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674D6E" w:rsidR="00367803" w:rsidP="00F92541" w:rsidRDefault="00367803" w14:paraId="38F75154" wp14:textId="77777777">
      <w:pPr>
        <w:pStyle w:val="Bezodstpw"/>
        <w:spacing w:line="276" w:lineRule="auto"/>
        <w:ind w:left="567" w:right="679"/>
      </w:pPr>
      <w:r w:rsidRPr="00674D6E">
        <w:rPr>
          <w:bCs/>
        </w:rPr>
        <w:t>Rozkład materiału do podręcznika</w:t>
      </w:r>
      <w:r w:rsidRPr="00674D6E">
        <w:rPr>
          <w:b/>
          <w:bCs/>
        </w:rPr>
        <w:t xml:space="preserve"> Język angielski. Repetytorium dla szkoły podstawowej. Wydanie jednotomowe</w:t>
      </w:r>
    </w:p>
    <w:p xmlns:wp14="http://schemas.microsoft.com/office/word/2010/wordml" w:rsidRPr="00674D6E" w:rsidR="00367803" w:rsidP="00F92541" w:rsidRDefault="00367803" w14:paraId="33A73D63" wp14:textId="77777777">
      <w:pPr>
        <w:pStyle w:val="Bezodstpw"/>
        <w:spacing w:line="276" w:lineRule="auto"/>
        <w:ind w:left="567" w:right="679"/>
      </w:pPr>
      <w:r w:rsidRPr="00674D6E">
        <w:rPr>
          <w:bCs/>
        </w:rPr>
        <w:t xml:space="preserve">Etap edukacyjny: </w:t>
      </w:r>
      <w:r w:rsidRPr="00674D6E">
        <w:rPr>
          <w:b/>
          <w:bCs/>
        </w:rPr>
        <w:t>II</w:t>
      </w:r>
    </w:p>
    <w:p xmlns:wp14="http://schemas.microsoft.com/office/word/2010/wordml" w:rsidRPr="00674D6E" w:rsidR="00367803" w:rsidP="00F92541" w:rsidRDefault="00367803" w14:paraId="2C72D04A" wp14:textId="77777777">
      <w:pPr>
        <w:pStyle w:val="Bezodstpw"/>
        <w:spacing w:line="276" w:lineRule="auto"/>
        <w:ind w:left="567" w:right="679"/>
        <w:rPr>
          <w:bCs/>
        </w:rPr>
      </w:pPr>
      <w:r w:rsidRPr="00674D6E">
        <w:rPr>
          <w:bCs/>
        </w:rPr>
        <w:t>Poziom:</w:t>
      </w:r>
      <w:r w:rsidRPr="00674D6E">
        <w:t xml:space="preserve"> </w:t>
      </w:r>
      <w:r w:rsidRPr="00674D6E">
        <w:rPr>
          <w:b/>
          <w:bCs/>
        </w:rPr>
        <w:t>A2+</w:t>
      </w:r>
      <w:r w:rsidRPr="00674D6E">
        <w:t> </w:t>
      </w:r>
      <w:r w:rsidRPr="00674D6E">
        <w:rPr>
          <w:rStyle w:val="Pogrubienie"/>
        </w:rPr>
        <w:t>(B1 w zakresie rozumienia wypowiedzi)</w:t>
      </w:r>
    </w:p>
    <w:p xmlns:wp14="http://schemas.microsoft.com/office/word/2010/wordml" w:rsidRPr="00674D6E" w:rsidR="00367803" w:rsidP="00F92541" w:rsidRDefault="00367803" w14:paraId="2750E894" wp14:textId="77777777">
      <w:pPr>
        <w:pStyle w:val="Bezodstpw"/>
        <w:spacing w:line="276" w:lineRule="auto"/>
        <w:ind w:left="567" w:right="679"/>
      </w:pPr>
      <w:r w:rsidRPr="00674D6E">
        <w:rPr>
          <w:bCs/>
        </w:rPr>
        <w:t>Liczba godzin:</w:t>
      </w:r>
      <w:r w:rsidRPr="00674D6E">
        <w:t xml:space="preserve"> </w:t>
      </w:r>
      <w:r w:rsidRPr="00674D6E">
        <w:rPr>
          <w:b/>
          <w:bCs/>
        </w:rPr>
        <w:t xml:space="preserve">90 </w:t>
      </w:r>
      <w:r w:rsidRPr="00674D6E">
        <w:rPr>
          <w:b/>
          <w:bCs/>
          <w:highlight w:val="lightGray"/>
        </w:rPr>
        <w:t>(z możliwością ograniczenia do 75)</w:t>
      </w:r>
    </w:p>
    <w:p xmlns:wp14="http://schemas.microsoft.com/office/word/2010/wordml" w:rsidRPr="00674D6E" w:rsidR="00367803" w:rsidP="00F92541" w:rsidRDefault="00367803" w14:paraId="672A6659" wp14:textId="77777777">
      <w:pPr>
        <w:pStyle w:val="Bezodstpw"/>
        <w:ind w:left="567" w:right="679"/>
      </w:pPr>
    </w:p>
    <w:p xmlns:wp14="http://schemas.microsoft.com/office/word/2010/wordml" w:rsidRPr="00674D6E" w:rsidR="00367803" w:rsidP="00F92541" w:rsidRDefault="00367803" w14:paraId="42CC3B18" wp14:textId="77777777">
      <w:pPr>
        <w:ind w:left="567" w:right="679"/>
      </w:pPr>
      <w:r w:rsidRPr="00674D6E">
        <w:t>Niniejszy rozkład jest propozycją realizacji materiału</w:t>
      </w:r>
      <w:r w:rsidRPr="00674D6E">
        <w:rPr>
          <w:i/>
          <w:iCs/>
        </w:rPr>
        <w:t>.</w:t>
      </w:r>
      <w:r w:rsidRPr="00674D6E">
        <w:t xml:space="preserve"> Nauczyciel ma możliwość innego, dowolnego rozpisania jednostek lekcyjnych lub dokonania zmian w formułowaniu tematów i doborze ćwiczeń. Na początku pracy z repetytorium zaleca się rzetelną analizę wiedzy i umiejętności uczniów, by dowiedzieć się, na które obszary należy położyć szczególny nacisk.</w:t>
      </w:r>
    </w:p>
    <w:p xmlns:wp14="http://schemas.microsoft.com/office/word/2010/wordml" w:rsidRPr="00674D6E" w:rsidR="00367803" w:rsidP="00F92541" w:rsidRDefault="00367803" w14:paraId="7C965C19" wp14:textId="77777777">
      <w:pPr>
        <w:spacing w:after="0" w:line="360" w:lineRule="auto"/>
        <w:ind w:left="567" w:right="679"/>
      </w:pPr>
      <w:r w:rsidRPr="00674D6E">
        <w:t xml:space="preserve">Rozkład materiału uwzględnia 14 części tematycznych </w:t>
      </w:r>
      <w:bookmarkStart w:name="_Hlk522705672" w:id="0"/>
      <w:r w:rsidRPr="00674D6E">
        <w:t xml:space="preserve">i zawiera 14 lekcji mających na celu doskonalenie znajomości słownictwa. </w:t>
      </w:r>
      <w:r w:rsidRPr="00674D6E">
        <w:rPr>
          <w:highlight w:val="lightGray"/>
        </w:rPr>
        <w:t>Lekcje te</w:t>
      </w:r>
      <w:r w:rsidRPr="00674D6E">
        <w:t xml:space="preserve"> </w:t>
      </w:r>
      <w:r w:rsidRPr="00674D6E">
        <w:rPr>
          <w:highlight w:val="lightGray"/>
        </w:rPr>
        <w:t>zostały potraktowane jako opcjonalne i zaznaczone szarym tłem</w:t>
      </w:r>
      <w:r w:rsidRPr="00674D6E">
        <w:t>. Materiał leksykalny uczniowie mogą opracować samodzielnie w domu.</w:t>
      </w:r>
    </w:p>
    <w:p xmlns:wp14="http://schemas.microsoft.com/office/word/2010/wordml" w:rsidRPr="00674D6E" w:rsidR="00367803" w:rsidP="00F92541" w:rsidRDefault="00367803" w14:paraId="47AB4EEF" wp14:textId="77777777">
      <w:pPr>
        <w:spacing w:after="0" w:line="360" w:lineRule="auto"/>
        <w:ind w:left="567" w:right="679"/>
      </w:pPr>
      <w:r w:rsidRPr="00674D6E">
        <w:t xml:space="preserve">W rozkładzie jest </w:t>
      </w:r>
      <w:bookmarkEnd w:id="0"/>
      <w:r w:rsidRPr="00674D6E">
        <w:t xml:space="preserve">także </w:t>
      </w:r>
      <w:r w:rsidR="00F92541">
        <w:t xml:space="preserve">po </w:t>
      </w:r>
      <w:r w:rsidRPr="00674D6E">
        <w:t xml:space="preserve">14 lekcji utrwalających zagadnienia gramatyczne, skoncentrowanych na ćwiczeniu umiejętności rozumienia ze słuchu i rozumienia tekstów pisanych. </w:t>
      </w:r>
      <w:bookmarkStart w:name="_Hlk522722689" w:id="1"/>
      <w:r w:rsidR="00F92541">
        <w:t>W</w:t>
      </w:r>
      <w:r w:rsidRPr="00674D6E">
        <w:t>szystkie teksty pisane zostały nagrane, aby umożliwić uczniom samodzielną pracę w domu.</w:t>
      </w:r>
      <w:bookmarkEnd w:id="1"/>
    </w:p>
    <w:p xmlns:wp14="http://schemas.microsoft.com/office/word/2010/wordml" w:rsidRPr="00674D6E" w:rsidR="00367803" w:rsidP="00F92541" w:rsidRDefault="00367803" w14:paraId="439E9C7D" wp14:textId="77777777">
      <w:pPr>
        <w:spacing w:after="0" w:line="360" w:lineRule="auto"/>
        <w:ind w:left="567" w:right="679"/>
      </w:pPr>
      <w:bookmarkStart w:name="_Hlk522705758" w:id="2"/>
      <w:r w:rsidRPr="00674D6E">
        <w:t xml:space="preserve">Rozkład uwzględnia też </w:t>
      </w:r>
      <w:bookmarkEnd w:id="2"/>
      <w:r w:rsidRPr="00674D6E">
        <w:t>lekcj</w:t>
      </w:r>
      <w:r w:rsidR="00F92541">
        <w:t>e</w:t>
      </w:r>
      <w:r w:rsidRPr="00674D6E">
        <w:t xml:space="preserve"> poświęcon</w:t>
      </w:r>
      <w:r w:rsidR="00F92541">
        <w:t>e</w:t>
      </w:r>
      <w:r w:rsidRPr="00674D6E">
        <w:t xml:space="preserve"> rozwijaniu umiejętności stosowania funkcji językowych i tworzeniu wypowiedzi pisemnych </w:t>
      </w:r>
      <w:r w:rsidRPr="00674D6E">
        <w:br/>
      </w:r>
      <w:r w:rsidRPr="00674D6E">
        <w:t>oraz lekcj</w:t>
      </w:r>
      <w:r w:rsidR="00F92541">
        <w:t>e</w:t>
      </w:r>
      <w:r w:rsidRPr="00674D6E">
        <w:t xml:space="preserve"> powtórzeniow</w:t>
      </w:r>
      <w:r w:rsidR="00F92541">
        <w:t>e</w:t>
      </w:r>
      <w:r w:rsidRPr="00674D6E">
        <w:t xml:space="preserve">. </w:t>
      </w:r>
      <w:bookmarkStart w:name="_Hlk522705798" w:id="3"/>
      <w:r w:rsidRPr="00674D6E">
        <w:rPr>
          <w:highlight w:val="lightGray"/>
        </w:rPr>
        <w:t xml:space="preserve">Kolejną opcjonalną propozycją jest </w:t>
      </w:r>
      <w:r w:rsidR="00F92541">
        <w:rPr>
          <w:highlight w:val="lightGray"/>
        </w:rPr>
        <w:t>siedem</w:t>
      </w:r>
      <w:r w:rsidRPr="00674D6E">
        <w:rPr>
          <w:highlight w:val="lightGray"/>
        </w:rPr>
        <w:t xml:space="preserve"> lekcji przygotowanych z wykorzystaniem autentycznych materiałów wideo BBC</w:t>
      </w:r>
      <w:r w:rsidRPr="00674D6E">
        <w:t xml:space="preserve">. </w:t>
      </w:r>
      <w:r w:rsidRPr="00F92541">
        <w:rPr>
          <w:highlight w:val="lightGray"/>
        </w:rPr>
        <w:t xml:space="preserve">Podręcznik zawiera także </w:t>
      </w:r>
      <w:r w:rsidR="00F92541">
        <w:rPr>
          <w:highlight w:val="lightGray"/>
        </w:rPr>
        <w:t>osiem</w:t>
      </w:r>
      <w:r w:rsidRPr="00F92541">
        <w:rPr>
          <w:highlight w:val="lightGray"/>
        </w:rPr>
        <w:t xml:space="preserve"> lekcji </w:t>
      </w:r>
      <w:r w:rsidRPr="00F92541" w:rsidR="00F92541">
        <w:rPr>
          <w:highlight w:val="lightGray"/>
        </w:rPr>
        <w:t>przewidzianych</w:t>
      </w:r>
      <w:r w:rsidRPr="00F92541">
        <w:rPr>
          <w:highlight w:val="lightGray"/>
        </w:rPr>
        <w:t xml:space="preserve"> do realizacji po egzaminie.</w:t>
      </w:r>
      <w:r w:rsidRPr="00674D6E">
        <w:t xml:space="preserve"> W rozkładzie jest też </w:t>
      </w:r>
      <w:r w:rsidR="00F92541">
        <w:t>godzina</w:t>
      </w:r>
      <w:r w:rsidRPr="00674D6E">
        <w:t xml:space="preserve"> przybliżająca uczniom formułę i typy zadań na egzaminie oraz dwie </w:t>
      </w:r>
      <w:r w:rsidR="00F92541">
        <w:t>godziny</w:t>
      </w:r>
      <w:r w:rsidRPr="00674D6E">
        <w:t xml:space="preserve"> przeznaczone na przeprowadzenie próbnego egzaminu. </w:t>
      </w:r>
      <w:bookmarkEnd w:id="3"/>
    </w:p>
    <w:p xmlns:wp14="http://schemas.microsoft.com/office/word/2010/wordml" w:rsidRPr="00674D6E" w:rsidR="00367803" w:rsidP="00F92541" w:rsidRDefault="00367803" w14:paraId="45106550" wp14:textId="77777777">
      <w:pPr>
        <w:spacing w:after="0" w:line="360" w:lineRule="auto"/>
        <w:ind w:left="567" w:right="679"/>
      </w:pPr>
      <w:r w:rsidRPr="00674D6E">
        <w:t>Ze względu na konieczność ujęcia treści repetytorium w 90 godzinach lekcyjnych:</w:t>
      </w:r>
    </w:p>
    <w:p xmlns:wp14="http://schemas.microsoft.com/office/word/2010/wordml" w:rsidRPr="00674D6E" w:rsidR="00367803" w:rsidP="00F92541" w:rsidRDefault="00367803" w14:paraId="5CA14FFA" wp14:textId="77777777">
      <w:pPr>
        <w:spacing w:after="0" w:line="360" w:lineRule="auto"/>
        <w:ind w:left="567" w:right="679"/>
      </w:pPr>
      <w:r w:rsidRPr="00674D6E">
        <w:t>– zrezygnowano z przeznaczenia jednej lekcji na sprawdzian wiadomości po każdym dziale,</w:t>
      </w:r>
    </w:p>
    <w:p xmlns:wp14="http://schemas.microsoft.com/office/word/2010/wordml" w:rsidRPr="00674D6E" w:rsidR="00367803" w:rsidP="00F92541" w:rsidRDefault="00367803" w14:paraId="6C7422EB" wp14:textId="77777777">
      <w:pPr>
        <w:spacing w:after="0" w:line="360" w:lineRule="auto"/>
        <w:ind w:left="567" w:right="679"/>
      </w:pPr>
      <w:r w:rsidRPr="00674D6E">
        <w:t>– połączono jednostki lekcyjne doskonalące słuchanie i czytanie w jedną lekcję,</w:t>
      </w:r>
    </w:p>
    <w:p xmlns:wp14="http://schemas.microsoft.com/office/word/2010/wordml" w:rsidRPr="00674D6E" w:rsidR="00367803" w:rsidP="00F92541" w:rsidRDefault="00367803" w14:paraId="1D72B0AC" wp14:textId="77777777" wp14:noSpellErr="1">
      <w:pPr>
        <w:spacing w:after="0" w:line="360" w:lineRule="auto"/>
        <w:ind w:left="567" w:right="679"/>
        <w:rPr/>
      </w:pPr>
      <w:r w:rsidR="00367803">
        <w:rPr/>
        <w:t>– połączono jednostki lekcyjne doskonalące znajomość stosowania funkcji językowych i umiejętności pisania w jedną lekcję.</w:t>
      </w:r>
    </w:p>
    <w:p w:rsidR="3F1DEC2F" w:rsidP="28664734" w:rsidRDefault="3F1DEC2F" w14:paraId="22FC3A93" w14:textId="3F513421">
      <w:pPr>
        <w:spacing w:after="0" w:line="360" w:lineRule="auto"/>
        <w:ind w:left="567" w:right="679"/>
      </w:pPr>
      <w:r w:rsidR="3F1DEC2F">
        <w:rPr/>
        <w:t xml:space="preserve">Elementy zaznaczone na </w:t>
      </w:r>
      <w:r w:rsidRPr="3E39E5F1" w:rsidR="3F1DEC2F">
        <w:rPr>
          <w:highlight w:val="yellow"/>
        </w:rPr>
        <w:t>żółto</w:t>
      </w:r>
      <w:r w:rsidR="3F1DEC2F">
        <w:rPr/>
        <w:t xml:space="preserve"> wykraczają poza obowiązującą podstawę programową. Decyzja o ich realizacji należy do nauczyciela.</w:t>
      </w:r>
    </w:p>
    <w:p xmlns:wp14="http://schemas.microsoft.com/office/word/2010/wordml" w:rsidRPr="00674D6E" w:rsidR="00367803" w:rsidP="00F92541" w:rsidRDefault="00367803" w14:paraId="0A37501D" wp14:textId="77777777">
      <w:pPr>
        <w:spacing w:after="0" w:line="360" w:lineRule="auto"/>
        <w:ind w:left="567" w:right="679"/>
      </w:pPr>
    </w:p>
    <w:p xmlns:wp14="http://schemas.microsoft.com/office/word/2010/wordml" w:rsidRPr="00674D6E" w:rsidR="00367803" w:rsidP="00F92541" w:rsidRDefault="00367803" w14:paraId="74A59B74" wp14:textId="77777777">
      <w:pPr>
        <w:spacing w:after="0" w:line="360" w:lineRule="auto"/>
        <w:ind w:left="567" w:right="679"/>
      </w:pPr>
      <w:r w:rsidRPr="00674D6E">
        <w:t xml:space="preserve">Nauczyciel może wykorzystać formę krótkich kartkówek do sprawdzenia wiedzy i umiejętności uczniów, testując sukcesywnie wszystkie możliwe obszary według potrzeb. </w:t>
      </w:r>
    </w:p>
    <w:p xmlns:wp14="http://schemas.microsoft.com/office/word/2010/wordml" w:rsidRPr="00674D6E" w:rsidR="00367803" w:rsidP="00367803" w:rsidRDefault="00367803" w14:paraId="5DAB6C7B" wp14:textId="77777777">
      <w:pPr>
        <w:spacing w:after="0" w:line="360" w:lineRule="auto"/>
      </w:pPr>
    </w:p>
    <w:p xmlns:wp14="http://schemas.microsoft.com/office/word/2010/wordml" w:rsidRPr="00674D6E" w:rsidR="00367803" w:rsidP="3E39E5F1" w:rsidRDefault="00367803" w14:paraId="6239CBA2" wp14:textId="5E5DB03D">
      <w:pPr>
        <w:spacing w:after="0" w:line="360" w:lineRule="auto"/>
        <w:ind w:left="567" w:right="679"/>
      </w:pPr>
      <w:r w:rsidR="00367803">
        <w:rPr/>
        <w:t xml:space="preserve">Połączenie lekcji doskonalących czytanie i słuchanie (1h) oraz znajomość funkcji i pisanie (1h) wiąże się z koniecznością selekcji ćwiczeń </w:t>
      </w:r>
      <w:r>
        <w:br/>
      </w:r>
      <w:r w:rsidR="00367803">
        <w:rPr/>
        <w:t xml:space="preserve">z repetytorium, tak by w czasie jednej lekcji zrealizować zamierzone cele. Można zrezygnować z </w:t>
      </w:r>
      <w:r w:rsidRPr="3E39E5F1" w:rsidR="00367803">
        <w:rPr>
          <w:b w:val="1"/>
          <w:bCs w:val="1"/>
        </w:rPr>
        <w:t>niektórych</w:t>
      </w:r>
      <w:r w:rsidR="00367803">
        <w:rPr/>
        <w:t xml:space="preserve"> ustnych ćwiczeń w parach, których celem jest wyrażanie opinii, opis upodobań itp. Są one stałym elementem większości z zaplanowanych 90 lekcji, więc pewne ograniczenie ćwiczeń na mówienie nie powinno stanowić problemu. </w:t>
      </w:r>
      <w:r w:rsidR="00367803">
        <w:rPr/>
        <w:t xml:space="preserve">Przejrzysty i uporządkowany układ repetytorium sprzyja wdrożeniu do systematycznych powtórek. Wskazane jest też, by uczniowie wykonywali wybrane ćwiczenia doskonalące poszczególne sprawności językowe w ramach pracy domowej. Przydatny do tego będzie zeszyt ćwiczeń, który zawiera strony </w:t>
      </w:r>
      <w:r w:rsidRPr="3E39E5F1" w:rsidR="00367803">
        <w:rPr>
          <w:i w:val="1"/>
          <w:iCs w:val="1"/>
        </w:rPr>
        <w:t>Use</w:t>
      </w:r>
      <w:r w:rsidRPr="3E39E5F1" w:rsidR="00367803">
        <w:rPr>
          <w:i w:val="1"/>
          <w:iCs w:val="1"/>
        </w:rPr>
        <w:t xml:space="preserve"> of English</w:t>
      </w:r>
      <w:r w:rsidR="00367803">
        <w:rPr/>
        <w:t xml:space="preserve"> z zadaniami ćwiczącymi środki językowe, powtórki </w:t>
      </w:r>
      <w:r w:rsidR="00367803">
        <w:rPr/>
        <w:t>Exam</w:t>
      </w:r>
      <w:r w:rsidR="00367803">
        <w:rPr/>
        <w:t xml:space="preserve"> </w:t>
      </w:r>
      <w:r w:rsidR="00367803">
        <w:rPr/>
        <w:t>Revisions</w:t>
      </w:r>
      <w:r w:rsidR="00367803">
        <w:rPr/>
        <w:t xml:space="preserve"> o formie zbliżonej do arkuszy egzaminacyjnych, a także banki środków i funkcji językowych oraz ćwiczenia do filmów BBC </w:t>
      </w:r>
      <w:r w:rsidR="00367803">
        <w:rPr/>
        <w:t>Vox</w:t>
      </w:r>
      <w:r w:rsidR="00367803">
        <w:rPr/>
        <w:t xml:space="preserve"> </w:t>
      </w:r>
      <w:r w:rsidR="00367803">
        <w:rPr/>
        <w:t>Pops</w:t>
      </w:r>
      <w:r w:rsidR="00367803">
        <w:rPr/>
        <w:t>.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xmlns:wp14="http://schemas.microsoft.com/office/word/2010/wordml" w:rsidRPr="00674D6E" w:rsidR="00367803" w:rsidP="00F92541" w:rsidRDefault="00367803" w14:paraId="5FE34230" wp14:textId="77777777">
      <w:pPr>
        <w:spacing w:line="360" w:lineRule="auto"/>
        <w:ind w:left="567" w:right="679"/>
      </w:pPr>
      <w:r w:rsidRPr="00674D6E">
        <w:t xml:space="preserve">Samodzielne powtórki w domu ułatwi też zestawienie modelowych wypowiedzi pisemnych zamieszczone na końcu podręcznika. </w:t>
      </w:r>
    </w:p>
    <w:p xmlns:wp14="http://schemas.microsoft.com/office/word/2010/wordml" w:rsidRPr="00674D6E" w:rsidR="00367803" w:rsidP="00F92541" w:rsidRDefault="00367803" w14:paraId="4593F233" wp14:textId="77777777">
      <w:pPr>
        <w:spacing w:line="360" w:lineRule="auto"/>
        <w:ind w:left="567" w:right="679"/>
        <w:rPr>
          <w:strike/>
        </w:rPr>
      </w:pPr>
      <w:r w:rsidRPr="00674D6E">
        <w:t xml:space="preserve">Nauczyciele korzystający z repetytorium mają do dyspozycji książkę nauczyciela, która zawiera strony podręcznika z naniesionymi rozwiązaniami oraz klucz do zeszytu ćwiczeń, zapis nagrań, modelowe wypowiedzi pisemne oraz pomysły na dodatkowe aktywności w postaci materiałów do kopiowania. </w:t>
      </w:r>
    </w:p>
    <w:p xmlns:wp14="http://schemas.microsoft.com/office/word/2010/wordml" w:rsidRPr="00674D6E" w:rsidR="00367803" w:rsidP="00F92541" w:rsidRDefault="00367803" w14:paraId="6062BB28" wp14:textId="77777777">
      <w:pPr>
        <w:spacing w:before="100" w:beforeAutospacing="1" w:after="100" w:afterAutospacing="1" w:line="240" w:lineRule="auto"/>
        <w:ind w:left="567" w:right="679"/>
        <w:rPr>
          <w:strike/>
        </w:rPr>
      </w:pPr>
      <w:proofErr w:type="spellStart"/>
      <w:r w:rsidRPr="00674D6E">
        <w:rPr>
          <w:color w:val="222222"/>
        </w:rPr>
        <w:t>Presantation</w:t>
      </w:r>
      <w:proofErr w:type="spellEnd"/>
      <w:r w:rsidRPr="00674D6E">
        <w:rPr>
          <w:color w:val="222222"/>
        </w:rPr>
        <w:t xml:space="preserve"> </w:t>
      </w:r>
      <w:proofErr w:type="spellStart"/>
      <w:r w:rsidRPr="00674D6E">
        <w:rPr>
          <w:color w:val="222222"/>
        </w:rPr>
        <w:t>Tool</w:t>
      </w:r>
      <w:proofErr w:type="spellEnd"/>
      <w:r w:rsidRPr="00674D6E">
        <w:rPr>
          <w:color w:val="222222"/>
        </w:rPr>
        <w:t xml:space="preserve"> </w:t>
      </w:r>
      <w:r w:rsidRPr="00674D6E">
        <w:t>to interaktywne strony z podręcznika i zeszytu ćwiczeń wraz z nagraniami audio, wideo i kluczem odpowiedzi.</w:t>
      </w:r>
    </w:p>
    <w:p xmlns:wp14="http://schemas.microsoft.com/office/word/2010/wordml" w:rsidRPr="00674D6E" w:rsidR="00367803" w:rsidP="00F92541" w:rsidRDefault="00367803" w14:paraId="2ADA309E" wp14:textId="77777777">
      <w:pPr>
        <w:shd w:val="clear" w:color="auto" w:fill="FFFFFF"/>
        <w:spacing w:before="100" w:beforeAutospacing="1" w:after="100" w:afterAutospacing="1" w:line="240" w:lineRule="auto"/>
        <w:ind w:left="567" w:right="679"/>
        <w:jc w:val="both"/>
      </w:pPr>
      <w:r w:rsidRPr="00674D6E">
        <w:rPr>
          <w:color w:val="000000"/>
          <w:shd w:val="clear" w:color="auto" w:fill="FFFFFF"/>
        </w:rPr>
        <w:t>W razie potrzeb dodatkowe informacje o komponentach danego kursu są dostępne w katalogu online na stronie </w:t>
      </w:r>
      <w:hyperlink w:tgtFrame="_blank" w:history="1" r:id="rId7">
        <w:r w:rsidRPr="00674D6E">
          <w:rPr>
            <w:rStyle w:val="Hipercze"/>
            <w:color w:val="1155CC"/>
            <w:shd w:val="clear" w:color="auto" w:fill="FFFFFF"/>
          </w:rPr>
          <w:t>www.pearson.pl</w:t>
        </w:r>
      </w:hyperlink>
      <w:r w:rsidRPr="00674D6E">
        <w:rPr>
          <w:color w:val="000000"/>
          <w:shd w:val="clear" w:color="auto" w:fill="FFFFFF"/>
        </w:rPr>
        <w:t>. </w:t>
      </w:r>
    </w:p>
    <w:p xmlns:wp14="http://schemas.microsoft.com/office/word/2010/wordml" w:rsidRPr="00E01698" w:rsidR="00E01698" w:rsidP="00FF1A8C" w:rsidRDefault="00E01698" w14:paraId="02EB378F" wp14:textId="77777777">
      <w:pPr>
        <w:spacing w:after="0"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1262"/>
        <w:gridCol w:w="2126"/>
        <w:gridCol w:w="1701"/>
        <w:gridCol w:w="1418"/>
        <w:gridCol w:w="4252"/>
        <w:gridCol w:w="1418"/>
        <w:gridCol w:w="1354"/>
      </w:tblGrid>
      <w:tr xmlns:wp14="http://schemas.microsoft.com/office/word/2010/wordml" w:rsidRPr="00674D6E" w:rsidR="00E01698" w:rsidTr="3E39E5F1" w14:paraId="5C1A0F4F" wp14:textId="77777777">
        <w:tc>
          <w:tcPr>
            <w:tcW w:w="6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4840D58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Lp.</w:t>
            </w:r>
          </w:p>
        </w:tc>
        <w:tc>
          <w:tcPr>
            <w:tcW w:w="126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489C636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Temat rozdziału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6E7BEAA2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16EBACF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Znajomość środków językowych</w:t>
            </w:r>
          </w:p>
        </w:tc>
        <w:tc>
          <w:tcPr>
            <w:tcW w:w="567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35839F9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Zgodność z podstawą programową</w:t>
            </w:r>
          </w:p>
        </w:tc>
        <w:tc>
          <w:tcPr>
            <w:tcW w:w="135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74DB1828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Materiał podręcznika i ćwiczeń</w:t>
            </w:r>
          </w:p>
        </w:tc>
      </w:tr>
      <w:tr xmlns:wp14="http://schemas.microsoft.com/office/word/2010/wordml" w:rsidRPr="00674D6E" w:rsidR="00E01698" w:rsidTr="3E39E5F1" w14:paraId="247DF3FF" wp14:textId="77777777">
        <w:tc>
          <w:tcPr>
            <w:tcW w:w="689" w:type="dxa"/>
            <w:vMerge/>
            <w:tcBorders/>
            <w:tcMar/>
            <w:vAlign w:val="center"/>
            <w:hideMark/>
          </w:tcPr>
          <w:p w:rsidRPr="00674D6E" w:rsidR="00023C37" w:rsidRDefault="00023C37" w14:paraId="6A05A809" wp14:textId="77777777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tcBorders/>
            <w:tcMar/>
            <w:vAlign w:val="center"/>
            <w:hideMark/>
          </w:tcPr>
          <w:p w:rsidRPr="00674D6E" w:rsidR="00023C37" w:rsidRDefault="00023C37" w14:paraId="5A39BBE3" wp14:textId="7777777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0127045A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Temat lekcji</w:t>
            </w:r>
          </w:p>
          <w:p w:rsidRPr="00674D6E" w:rsidR="00023C37" w:rsidRDefault="00023C37" w14:paraId="63E4A9CD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 </w:t>
            </w:r>
          </w:p>
          <w:p w:rsidRPr="00674D6E" w:rsidR="00023C37" w:rsidRDefault="00023C37" w14:paraId="4F6584BE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3A6E71F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Słownictwo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09825E8E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Gramatyka/</w:t>
            </w:r>
            <w:r w:rsidRPr="00674D6E" w:rsidR="00E01698">
              <w:rPr>
                <w:sz w:val="20"/>
                <w:szCs w:val="20"/>
              </w:rPr>
              <w:br/>
            </w:r>
            <w:r w:rsidRPr="00674D6E">
              <w:rPr>
                <w:sz w:val="20"/>
                <w:szCs w:val="20"/>
              </w:rPr>
              <w:t>Fonetyka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1A0AA4D1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Umiejętności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023C37" w:rsidRDefault="00023C37" w14:paraId="43132B4C" wp14:textId="77777777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Punkt podstawy</w:t>
            </w:r>
            <w:r w:rsidR="000F36E8">
              <w:rPr>
                <w:sz w:val="20"/>
                <w:szCs w:val="20"/>
              </w:rPr>
              <w:t xml:space="preserve"> i kompetencje kluczowe</w:t>
            </w:r>
          </w:p>
        </w:tc>
        <w:tc>
          <w:tcPr>
            <w:tcW w:w="1354" w:type="dxa"/>
            <w:vMerge/>
            <w:tcBorders/>
            <w:tcMar/>
            <w:vAlign w:val="center"/>
            <w:hideMark/>
          </w:tcPr>
          <w:p w:rsidRPr="00674D6E" w:rsidR="00023C37" w:rsidRDefault="00023C37" w14:paraId="41C8F396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674D6E" w:rsidR="008625D7" w:rsidTr="3E39E5F1" w14:paraId="7B2B7C8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49841B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FA3FE88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Lekcja organizacyjna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2B1D47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Let's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get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started</w:t>
            </w:r>
            <w:proofErr w:type="spellEnd"/>
            <w:r w:rsidRPr="008625D7">
              <w:rPr>
                <w:i/>
                <w:iCs/>
              </w:rPr>
              <w:t>.</w:t>
            </w:r>
            <w:r>
              <w:t xml:space="preserve"> Lekcja organizacyjna – omówienie zasad pracy na lekcjach języka angielskiego oraz omówienie formuły egzaminu ósmoklasisty.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278C3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2EDD1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27053B2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–</w:t>
            </w:r>
          </w:p>
          <w:p w:rsidR="008625D7" w:rsidP="008625D7" w:rsidRDefault="008625D7" w14:paraId="23A8F05D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2CEFFFD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4157C25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–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D7B927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–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DEB8BE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:rsidR="008625D7" w:rsidP="008625D7" w:rsidRDefault="008625D7" w14:paraId="42060F53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7B6DBF1E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:rsidRPr="00674D6E" w:rsidR="008625D7" w:rsidP="008625D7" w:rsidRDefault="008625D7" w14:paraId="09AF38F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2705E9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8F999B5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AD22F2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B697EE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Appearance and personality</w:t>
            </w:r>
            <w:r w:rsidRPr="008625D7">
              <w:rPr>
                <w:lang w:val="en-US"/>
              </w:rPr>
              <w:t xml:space="preserve"> – vocabulary practice. </w:t>
            </w:r>
            <w:r>
              <w:t>Wygląd zewnętrzny i cechy charakteru – ćwiczenia słownikowe.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D152EE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Wygląd zewnętrzny, ubrania i dodatki, cechy charakteru. Zwroty z przyimkami.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AF13A3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proofErr w:type="spellStart"/>
            <w:r w:rsidRPr="008625D7">
              <w:rPr>
                <w:i/>
                <w:iCs/>
              </w:rPr>
              <w:t>Present</w:t>
            </w:r>
            <w:proofErr w:type="spellEnd"/>
            <w:r w:rsidRPr="008625D7">
              <w:rPr>
                <w:i/>
                <w:iCs/>
              </w:rPr>
              <w:t xml:space="preserve">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2CB6F1B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określone informacje.</w:t>
            </w:r>
          </w:p>
          <w:p w:rsidR="008625D7" w:rsidP="008625D7" w:rsidRDefault="008625D7" w14:paraId="026F098B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ubrania i swojego najlepszego przyjaciela.</w:t>
            </w:r>
          </w:p>
          <w:p w:rsidR="008625D7" w:rsidP="008625D7" w:rsidRDefault="008625D7" w14:paraId="3DE5F60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515D69D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1FFEAD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I.1; II.1, II.5; IV.1;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9E1E4A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4-5</w:t>
            </w:r>
          </w:p>
          <w:p w:rsidR="008625D7" w:rsidP="008625D7" w:rsidRDefault="008625D7" w14:paraId="54CC9B7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  <w:r w:rsidR="00D11086">
              <w:t xml:space="preserve"> 12-13</w:t>
            </w:r>
          </w:p>
          <w:p w:rsidR="008625D7" w:rsidP="008625D7" w:rsidRDefault="008625D7" w14:paraId="502CFF4E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4-5</w:t>
            </w:r>
          </w:p>
          <w:p w:rsidRPr="00674D6E" w:rsidR="008625D7" w:rsidP="008625D7" w:rsidRDefault="008625D7" w14:paraId="15AA318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F050C25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CD5EC4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A6B5EC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DA9702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Present Simple and Present Continuous</w:t>
            </w:r>
            <w:r w:rsidRPr="008625D7">
              <w:rPr>
                <w:lang w:val="en-US"/>
              </w:rPr>
              <w:t xml:space="preserve">. </w:t>
            </w:r>
            <w:r>
              <w:t>Czasy teraźniejsze.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E91B24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Przyzwyczajenia. Emocje.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4E80CF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proofErr w:type="spellStart"/>
            <w:r w:rsidRPr="008625D7">
              <w:rPr>
                <w:i/>
                <w:iCs/>
              </w:rPr>
              <w:t>Present</w:t>
            </w:r>
            <w:proofErr w:type="spellEnd"/>
            <w:r w:rsidRPr="008625D7">
              <w:rPr>
                <w:i/>
                <w:iCs/>
              </w:rPr>
              <w:t xml:space="preserve">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ED61D5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określone informacje.</w:t>
            </w:r>
          </w:p>
          <w:p w:rsidR="008625D7" w:rsidP="008625D7" w:rsidRDefault="008625D7" w14:paraId="70CB4750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36A9F7B5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28AF678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9EF0B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I.1; II.1, II.5; III.4;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FFC357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</w:t>
            </w:r>
          </w:p>
          <w:p w:rsidR="008625D7" w:rsidP="008625D7" w:rsidRDefault="008625D7" w14:paraId="49CD661A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14-16</w:t>
            </w:r>
          </w:p>
          <w:p w:rsidR="008625D7" w:rsidP="008625D7" w:rsidRDefault="008625D7" w14:paraId="6366689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</w:t>
            </w:r>
          </w:p>
          <w:p w:rsidRPr="00674D6E" w:rsidR="008625D7" w:rsidP="008625D7" w:rsidRDefault="008625D7" w14:paraId="01512BE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D44080F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598DEE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919796D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DE58B5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8625D7">
              <w:rPr>
                <w:i/>
                <w:iCs/>
                <w:lang w:val="en-US"/>
              </w:rPr>
              <w:t>Feelings and emotions</w:t>
            </w:r>
            <w:r w:rsidRPr="008625D7">
              <w:rPr>
                <w:lang w:val="en-US"/>
              </w:rPr>
              <w:t xml:space="preserve">. </w:t>
            </w:r>
            <w:proofErr w:type="spellStart"/>
            <w:r w:rsidRPr="008625D7">
              <w:rPr>
                <w:lang w:val="en-US"/>
              </w:rPr>
              <w:t>Uczucia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i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emocje</w:t>
            </w:r>
            <w:proofErr w:type="spellEnd"/>
            <w:r w:rsidRPr="008625D7">
              <w:rPr>
                <w:lang w:val="en-US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751C7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Upodobania, sposoby spędzania czasu wolnego, cechy charakteru, uczucia i emocje.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8F628E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Czasy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Present Simple</w:t>
            </w:r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i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Present Continuous</w:t>
            </w:r>
            <w:r w:rsidRPr="008625D7">
              <w:rPr>
                <w:lang w:val="en-US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B812404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 i określa główną myśl wypowiedzi.</w:t>
            </w:r>
          </w:p>
          <w:p w:rsidR="008625D7" w:rsidP="008625D7" w:rsidRDefault="008625D7" w14:paraId="711B0F7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przedstawia intencje, marzenia, nadzieje i plany na przyszłość, wyraża i uzasadnia swoje opinie, przedstawia opinie innych osób, wyraża uczucia i emocje.</w:t>
            </w:r>
          </w:p>
          <w:p w:rsidR="008625D7" w:rsidP="008625D7" w:rsidRDefault="008625D7" w14:paraId="691DBF0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wyraża swoje opinie, pyta o opinie, zgadza się lub nie zgadza z opiniami, wyraża uczucia.</w:t>
            </w:r>
          </w:p>
          <w:p w:rsidRPr="00674D6E" w:rsidR="008625D7" w:rsidP="008625D7" w:rsidRDefault="008625D7" w14:paraId="3A9DA22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A812E2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I.1; II.1, II.2, II.5; IV.1, IV.2, IV.4, IV.6, IV.7; VI.2, VI.3, VI.4, VI.5, VI.13;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8B0AB5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7-8</w:t>
            </w:r>
          </w:p>
          <w:p w:rsidR="008625D7" w:rsidP="008625D7" w:rsidRDefault="008625D7" w14:paraId="2B062A4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14-16</w:t>
            </w:r>
          </w:p>
          <w:p w:rsidR="008625D7" w:rsidP="008625D7" w:rsidRDefault="008625D7" w14:paraId="69D9402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7-8</w:t>
            </w:r>
          </w:p>
          <w:p w:rsidRPr="00674D6E" w:rsidR="008625D7" w:rsidP="008625D7" w:rsidRDefault="008625D7" w14:paraId="0DA7063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CB9BFA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941E47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87466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0E52EBB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Hobbies and passions</w:t>
            </w:r>
            <w:r w:rsidRPr="008625D7">
              <w:rPr>
                <w:lang w:val="en-US"/>
              </w:rPr>
              <w:t xml:space="preserve">. </w:t>
            </w:r>
            <w:r w:rsidRPr="008625D7">
              <w:rPr>
                <w:i/>
                <w:iCs/>
                <w:lang w:val="en-US"/>
              </w:rPr>
              <w:t>Reading and listening comprehension.</w:t>
            </w:r>
            <w:r w:rsidRPr="008625D7">
              <w:rPr>
                <w:lang w:val="en-US"/>
              </w:rPr>
              <w:t xml:space="preserve"> </w:t>
            </w:r>
            <w:r>
              <w:t>Hobby i pasje.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E7483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 wolny, wygląd zewnętrzny, cechy charakteru, upodobania.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B37B03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proofErr w:type="spellStart"/>
            <w:r w:rsidRPr="008625D7">
              <w:rPr>
                <w:i/>
                <w:iCs/>
              </w:rPr>
              <w:t>Present</w:t>
            </w:r>
            <w:proofErr w:type="spellEnd"/>
            <w:r w:rsidRPr="008625D7">
              <w:rPr>
                <w:i/>
                <w:iCs/>
              </w:rPr>
              <w:t xml:space="preserve">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EFC6DB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rozpoznaje związki pomiędzy poszczególnymi częściami tekstu.</w:t>
            </w:r>
          </w:p>
          <w:p w:rsidR="008625D7" w:rsidP="008625D7" w:rsidRDefault="008625D7" w14:paraId="79C4AD7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opisuje ludzi, przedmioty i zjawiska, wyraża i uzasadnia swoje opinie, przedstawia opinie innych osób, opisuje upodobania.</w:t>
            </w:r>
          </w:p>
          <w:p w:rsidR="008625D7" w:rsidP="008625D7" w:rsidRDefault="008625D7" w14:paraId="575D4057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wyraża swoje opinie, pyta o opinie, zgadza się lub nie zgadza z opiniami, przedstawia siebie i inne osoby, stosuje zwroty grzecznościowe.</w:t>
            </w:r>
          </w:p>
          <w:p w:rsidRPr="00674D6E" w:rsidR="008625D7" w:rsidP="008625D7" w:rsidRDefault="008625D7" w14:paraId="02A7365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6D87F7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I.1; II.1, II.5; III.4, III.5; IV.1, IV.2, IV.5, IV.6; V.1; VI.2, VI.3, VI.4, VI.5; VII.1, VII.3, VII.14;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1B5DF1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9-10</w:t>
            </w:r>
          </w:p>
          <w:p w:rsidR="008625D7" w:rsidP="008625D7" w:rsidRDefault="008625D7" w14:paraId="2612BF23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17-18</w:t>
            </w:r>
          </w:p>
          <w:p w:rsidR="008625D7" w:rsidP="008625D7" w:rsidRDefault="008625D7" w14:paraId="441A73E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9-10</w:t>
            </w:r>
          </w:p>
          <w:p w:rsidRPr="00674D6E" w:rsidR="008625D7" w:rsidP="008625D7" w:rsidRDefault="008625D7" w14:paraId="4662417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9F3F20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B4EA1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C48574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083A03A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Revision</w:t>
            </w:r>
            <w:proofErr w:type="spellEnd"/>
            <w:r w:rsidRPr="008625D7">
              <w:rPr>
                <w:i/>
                <w:iCs/>
              </w:rPr>
              <w:t xml:space="preserve"> 1.</w:t>
            </w:r>
            <w:r>
              <w:t xml:space="preserve"> Powtórzenie materiału z rozdziału 1.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EE3A6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Wygląd zewnętrzny, ubrania i dodatki, cechy charakteru, emocje, sposoby spędzania czasy wolnego, hobby.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2A45AE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529EB9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1DB2D994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1B6AFF6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prośbę oraz zgodę lub odmowę spełnienia prośby, wyraża swoje upodobania, intencje i pragnienia, pyta o upodobania, intencje i pragnienia innych osób.</w:t>
            </w:r>
          </w:p>
          <w:p w:rsidRPr="00674D6E" w:rsidR="008625D7" w:rsidP="008625D7" w:rsidRDefault="008625D7" w14:paraId="6E05F4A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50EF7F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I.1; III.4, III.5; VI.2, VI.3, VI.5, VI.12;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42B4EF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</w:t>
            </w:r>
          </w:p>
          <w:p w:rsidR="008625D7" w:rsidP="008625D7" w:rsidRDefault="008625D7" w14:paraId="55712E4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19</w:t>
            </w:r>
          </w:p>
          <w:p w:rsidR="008625D7" w:rsidP="008625D7" w:rsidRDefault="008625D7" w14:paraId="7C5502C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</w:t>
            </w:r>
          </w:p>
          <w:p w:rsidRPr="00674D6E" w:rsidR="008625D7" w:rsidP="008625D7" w:rsidRDefault="008625D7" w14:paraId="4B8484D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F246C65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697EE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408429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8E6C180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</w:rPr>
              <w:t xml:space="preserve">House – </w:t>
            </w:r>
            <w:proofErr w:type="spellStart"/>
            <w:r w:rsidRPr="008625D7">
              <w:rPr>
                <w:i/>
                <w:iCs/>
              </w:rPr>
              <w:t>vocabulary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practice</w:t>
            </w:r>
            <w:proofErr w:type="spellEnd"/>
            <w:r>
              <w:t>. Dom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513C6F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Dom – opis domu, wyposażenie, rodzaje domów.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B41D69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Present Simple,</w:t>
            </w:r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konstrukcja</w:t>
            </w:r>
            <w:proofErr w:type="spellEnd"/>
            <w:r w:rsidRPr="008625D7">
              <w:rPr>
                <w:lang w:val="en-US"/>
              </w:rPr>
              <w:t xml:space="preserve"> there </w:t>
            </w:r>
            <w:r w:rsidRPr="008625D7">
              <w:rPr>
                <w:i/>
                <w:iCs/>
                <w:lang w:val="en-US"/>
              </w:rPr>
              <w:t>is/there are</w:t>
            </w:r>
            <w:r w:rsidRPr="008625D7">
              <w:rPr>
                <w:lang w:val="en-US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01A8AF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określa kontekst wypowiedzi.</w:t>
            </w:r>
          </w:p>
          <w:p w:rsidR="008625D7" w:rsidP="008625D7" w:rsidRDefault="008625D7" w14:paraId="4C9B9254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opisuje miejsce zamieszkania. Wyraża swoje opinie, opowiada o wydarzeniach z przeszłości.</w:t>
            </w:r>
          </w:p>
          <w:p w:rsidR="008625D7" w:rsidP="008625D7" w:rsidRDefault="008625D7" w14:paraId="12A47D9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122B033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4F5B4F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I.2; II.1, II.4; IV.1, IV.2, IV.3;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14499E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12-13</w:t>
            </w:r>
          </w:p>
          <w:p w:rsidR="008625D7" w:rsidP="008625D7" w:rsidRDefault="008625D7" w14:paraId="0CACAC1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20-21</w:t>
            </w:r>
          </w:p>
          <w:p w:rsidR="008625D7" w:rsidP="008625D7" w:rsidRDefault="008625D7" w14:paraId="2728C1F5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12-13</w:t>
            </w:r>
          </w:p>
          <w:p w:rsidRPr="00674D6E" w:rsidR="008625D7" w:rsidP="008625D7" w:rsidRDefault="008625D7" w14:paraId="4F8F56C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D0B89C9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4B0A20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098428F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A5619C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Prepositions of place and the structure there is/there are.</w:t>
            </w:r>
            <w:r w:rsidRPr="008625D7">
              <w:rPr>
                <w:lang w:val="en-US"/>
              </w:rPr>
              <w:t xml:space="preserve"> </w:t>
            </w:r>
            <w:r>
              <w:t xml:space="preserve">Przyimki miejsca i konstrukcja </w:t>
            </w:r>
            <w:proofErr w:type="spellStart"/>
            <w:r w:rsidRPr="008625D7">
              <w:rPr>
                <w:i/>
                <w:iCs/>
              </w:rPr>
              <w:t>there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is</w:t>
            </w:r>
            <w:proofErr w:type="spellEnd"/>
            <w:r w:rsidRPr="008625D7">
              <w:rPr>
                <w:i/>
                <w:iCs/>
              </w:rPr>
              <w:t>…</w:t>
            </w:r>
            <w:r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there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are</w:t>
            </w:r>
            <w:proofErr w:type="spellEnd"/>
            <w:r w:rsidRPr="008625D7">
              <w:rPr>
                <w:i/>
                <w:iCs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6893A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Dom – opis domu, wyposażenie, przyimki określające położenie.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BED08E3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Konstrukcja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there is/there are.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2C070C9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38E23DC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swoich przyzwyczajeniach dotyczących przechowywania przedmiotów.</w:t>
            </w:r>
          </w:p>
          <w:p w:rsidR="008625D7" w:rsidP="008625D7" w:rsidRDefault="008625D7" w14:paraId="018681B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upodobania.</w:t>
            </w:r>
          </w:p>
          <w:p w:rsidRPr="00674D6E" w:rsidR="008625D7" w:rsidP="008625D7" w:rsidRDefault="008625D7" w14:paraId="01854F2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078A2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I.2; II.1, II.5; III.4; IV.2; VI.2, VI.3, VI.5; VIII.1,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AAE65E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14</w:t>
            </w:r>
          </w:p>
          <w:p w:rsidR="008625D7" w:rsidP="008625D7" w:rsidRDefault="008625D7" w14:paraId="64963FE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22-24</w:t>
            </w:r>
          </w:p>
          <w:p w:rsidR="008625D7" w:rsidP="008625D7" w:rsidRDefault="008625D7" w14:paraId="00271BB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14</w:t>
            </w:r>
          </w:p>
          <w:p w:rsidRPr="00674D6E" w:rsidR="008625D7" w:rsidP="008625D7" w:rsidRDefault="008625D7" w14:paraId="649CC1F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F17BB8E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2B7304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529BE7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D05B1EA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Describing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rooms</w:t>
            </w:r>
            <w:proofErr w:type="spellEnd"/>
            <w:r w:rsidRPr="008625D7">
              <w:rPr>
                <w:i/>
                <w:iCs/>
              </w:rPr>
              <w:t xml:space="preserve"> and </w:t>
            </w:r>
            <w:proofErr w:type="spellStart"/>
            <w:r w:rsidRPr="008625D7">
              <w:rPr>
                <w:i/>
                <w:iCs/>
              </w:rPr>
              <w:t>houses</w:t>
            </w:r>
            <w:proofErr w:type="spellEnd"/>
            <w:r w:rsidRPr="008625D7">
              <w:rPr>
                <w:i/>
                <w:iCs/>
              </w:rPr>
              <w:t>.</w:t>
            </w:r>
            <w:r>
              <w:t xml:space="preserve"> Opis pomieszczeń, domu i najbliższej okolicy.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B1433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Dom – opis domu i najbliższej okolicy, wyposażenie, przyimki określające położenie.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A0E417A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lang w:val="en-US"/>
              </w:rPr>
              <w:t>Konstrukcja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there is/there are</w:t>
            </w:r>
            <w:r w:rsidRPr="008625D7">
              <w:rPr>
                <w:lang w:val="en-US"/>
              </w:rPr>
              <w:t xml:space="preserve">. </w:t>
            </w:r>
            <w:r>
              <w:t>Czasy teraźniejsze.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774617C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 i określa kontekst wypowiedzi.</w:t>
            </w:r>
          </w:p>
          <w:p w:rsidR="008625D7" w:rsidP="008625D7" w:rsidRDefault="008625D7" w14:paraId="769B6414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intencje, marzenia, nadzieje i plany na przyszłość, wyraża i uzasadnia swoje opinie, przedstawia opinie innych osób, opisuje ludzi, przedmioty i </w:t>
            </w:r>
            <w:r w:rsidRPr="008625D7">
              <w:t>zjawiska oraz upodobania</w:t>
            </w:r>
            <w:r>
              <w:t>.</w:t>
            </w:r>
          </w:p>
          <w:p w:rsidR="008625D7" w:rsidP="008625D7" w:rsidRDefault="008625D7" w14:paraId="0462D6E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wyraża swoje opinie, pyta o opinie, zgadza się lub nie zgadza z opiniami.</w:t>
            </w:r>
          </w:p>
          <w:p w:rsidRPr="00674D6E" w:rsidR="008625D7" w:rsidP="008625D7" w:rsidRDefault="008625D7" w14:paraId="579A069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E3E10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I.2; II.1, II.4, II.5; III.4; IV.1, IV.2, IV.4, IV.5, IV.6; VI.2, VI.3, VI.4, VI.5;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BCC681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15-16</w:t>
            </w:r>
          </w:p>
          <w:p w:rsidR="008625D7" w:rsidP="008625D7" w:rsidRDefault="008625D7" w14:paraId="3913292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25</w:t>
            </w:r>
          </w:p>
          <w:p w:rsidR="008625D7" w:rsidP="008625D7" w:rsidRDefault="008625D7" w14:paraId="0BCA37A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15-16</w:t>
            </w:r>
          </w:p>
          <w:p w:rsidRPr="00674D6E" w:rsidR="008625D7" w:rsidP="008625D7" w:rsidRDefault="008625D7" w14:paraId="10EF996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E50428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36975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E758F8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6BC596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A room to let – writing practice</w:t>
            </w:r>
            <w:r w:rsidRPr="008625D7">
              <w:rPr>
                <w:lang w:val="en-US"/>
              </w:rPr>
              <w:t xml:space="preserve">. </w:t>
            </w:r>
            <w:r>
              <w:t>Pokój na wynajem – ćwiczenia w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C2C0DE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Dom – położenie, wyposażenie, wynajem mieszkania/pokoju. Zwroty grzecznościowe w odpowiedzi na ogłoszenie.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F7862B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Pytania szczegółowe typu </w:t>
            </w:r>
            <w:proofErr w:type="spellStart"/>
            <w:r w:rsidRPr="008625D7">
              <w:rPr>
                <w:i/>
                <w:iCs/>
              </w:rPr>
              <w:t>wh-questions</w:t>
            </w:r>
            <w:proofErr w:type="spellEnd"/>
            <w: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CBBDF1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16AE784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8625D7">
              <w:t>przedstawia intencje, nadzieje, marzenia i plany na przyszłość, opisuje upodobania.</w:t>
            </w:r>
          </w:p>
          <w:p w:rsidR="008625D7" w:rsidP="008625D7" w:rsidRDefault="008625D7" w14:paraId="53C97A6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stosuje zwroty grzecznościowe.</w:t>
            </w:r>
          </w:p>
          <w:p w:rsidRPr="00674D6E" w:rsidR="008625D7" w:rsidP="008625D7" w:rsidRDefault="008625D7" w14:paraId="06F7790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DF89F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I.2; III.4, III.5; IV.1, IV.2, IV.3, IV.4, IV.6; V.2, V.4, V.5; VI.2, VI.3, VI.5; VII.3, VII.5, VII.14;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612020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17-18</w:t>
            </w:r>
          </w:p>
          <w:p w:rsidR="008625D7" w:rsidP="008625D7" w:rsidRDefault="008625D7" w14:paraId="5F9134A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26</w:t>
            </w:r>
          </w:p>
          <w:p w:rsidR="008625D7" w:rsidP="008625D7" w:rsidRDefault="008625D7" w14:paraId="5D648E39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17-18</w:t>
            </w:r>
          </w:p>
          <w:p w:rsidRPr="00674D6E" w:rsidR="008625D7" w:rsidP="008625D7" w:rsidRDefault="008625D7" w14:paraId="5E3886A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CE7601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737E36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72ECF2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28891F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Revision</w:t>
            </w:r>
            <w:proofErr w:type="spellEnd"/>
            <w:r w:rsidRPr="008625D7">
              <w:rPr>
                <w:i/>
                <w:iCs/>
              </w:rPr>
              <w:t xml:space="preserve"> 2.</w:t>
            </w:r>
            <w:r>
              <w:t xml:space="preserve"> Powtórzenie materiału z rozdziału 2.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4642A8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Dom – opis domu i najbliższej okolicy, wyposażenie, przyimki określające położenie.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C6723E9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lang w:val="en-US"/>
              </w:rPr>
              <w:t>Konstrukcja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there is/there are</w:t>
            </w:r>
            <w:r w:rsidRPr="008625D7">
              <w:rPr>
                <w:lang w:val="en-US"/>
              </w:rPr>
              <w:t xml:space="preserve">. </w:t>
            </w:r>
            <w:r>
              <w:t>Czasy teraźniejsze. Pytania szczegółowe.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C91469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4626019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przedstawia intencje, marzenia, nadzieje i plany na przyszłość, opisuje upodobania, wyraża i uzasadnia swoje opinie, przedstawia opinie innych osób.</w:t>
            </w:r>
          </w:p>
          <w:p w:rsidR="008625D7" w:rsidP="008625D7" w:rsidRDefault="008625D7" w14:paraId="2FF88A1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proponuje, przyjmuje i odrzuca propozycje, zachęca, prowadzi proste negocjacje w sytuacjach życia codziennego, wyraża swoje opinie, pyta o opinie, zgadza się lub nie zgadza się z opiniami.</w:t>
            </w:r>
          </w:p>
          <w:p w:rsidRPr="00674D6E" w:rsidR="008625D7" w:rsidP="008625D7" w:rsidRDefault="008625D7" w14:paraId="62A6BF3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349D6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I.2; III.4, III.5; IV.2, IV.4, IV.5, IV.6; VI.2, VI.3, VI.4, VI.5, VI.8; VII.2,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9FDD99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19</w:t>
            </w:r>
          </w:p>
          <w:p w:rsidR="008625D7" w:rsidP="008625D7" w:rsidRDefault="008625D7" w14:paraId="134A976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27</w:t>
            </w:r>
          </w:p>
          <w:p w:rsidR="008625D7" w:rsidP="008625D7" w:rsidRDefault="008625D7" w14:paraId="66A27DC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19</w:t>
            </w:r>
          </w:p>
          <w:p w:rsidRPr="00674D6E" w:rsidR="008625D7" w:rsidP="008625D7" w:rsidRDefault="008625D7" w14:paraId="4ECEB11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840A9AD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B73E58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39822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E499F6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Graffiti: street art or vandalism</w:t>
            </w:r>
            <w:r w:rsidRPr="008625D7">
              <w:rPr>
                <w:lang w:val="en-US"/>
              </w:rPr>
              <w:t xml:space="preserve">? </w:t>
            </w:r>
            <w:r>
              <w:t>Graffiti: sztuka czy wandalizm?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234564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Twórcy i ich dzieła.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A6552F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B5B6D4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informacje, określa główną myśl wypowiedzi.</w:t>
            </w:r>
          </w:p>
          <w:p w:rsidR="008625D7" w:rsidP="008625D7" w:rsidRDefault="008625D7" w14:paraId="2FC8D1E5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przykładach sztuki ulicznej z najbliższego otoczenia.</w:t>
            </w:r>
          </w:p>
          <w:p w:rsidR="008625D7" w:rsidP="008625D7" w:rsidRDefault="008625D7" w14:paraId="75EE383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upodobania, opinie i pyta o opinie, opisuje miejsca, opowiada o doświadczeniach, wyraża swoje intencje i pragnienia, pyta o intencje i pragnienia innych.</w:t>
            </w:r>
          </w:p>
          <w:p w:rsidRPr="00674D6E" w:rsidR="008625D7" w:rsidP="008625D7" w:rsidRDefault="008625D7" w14:paraId="3813BD5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angielskim. Uczeń współdziała w grupie, korzysta ze źródeł informacji w języku obcym, również z pomocą technologii </w:t>
            </w:r>
            <w:r w:rsidRPr="008625D7">
              <w:t>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ED2D51" wp14:textId="59958B98">
            <w:pPr>
              <w:spacing w:after="0" w:line="240" w:lineRule="auto"/>
              <w:rPr>
                <w:sz w:val="20"/>
                <w:szCs w:val="20"/>
              </w:rPr>
            </w:pPr>
            <w:r w:rsidR="008625D7">
              <w:rPr/>
              <w:t xml:space="preserve">I.9; II.1, II.2, II.5; III.4; IV.1, IV.2; VI.2, VI.3, VI.4, VI.5; VIII.1, VIII.2; IX.1, IX.2; X; XI; XII; XIII </w:t>
            </w:r>
            <w:r w:rsidRPr="3E39E5F1" w:rsidR="008625D7">
              <w:rPr>
                <w:b w:val="1"/>
                <w:bCs w:val="1"/>
              </w:rPr>
              <w:t xml:space="preserve">Kompetencje kluczowe: </w:t>
            </w:r>
            <w:r w:rsidR="008625D7">
              <w:rPr/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0B38E8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20-21</w:t>
            </w:r>
          </w:p>
          <w:p w:rsidR="008625D7" w:rsidP="008625D7" w:rsidRDefault="008625D7" w14:paraId="4B28DBC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4CC0CD42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20-21</w:t>
            </w:r>
          </w:p>
          <w:p w:rsidRPr="00674D6E" w:rsidR="008625D7" w:rsidP="008625D7" w:rsidRDefault="008625D7" w14:paraId="0D8BF34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201ADC4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F18D2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14489C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23C9B28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Family and social life – vocabulary exercises</w:t>
            </w:r>
            <w:r w:rsidRPr="008625D7">
              <w:rPr>
                <w:lang w:val="en-US"/>
              </w:rPr>
              <w:t xml:space="preserve">. </w:t>
            </w:r>
            <w:r>
              <w:t>Życie prywatne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284AC8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Życie prywatne – rodzina, czynności codzienne, czas wolny, małżeństwo i związki, święta i uroczystości. Czasowniki złożone.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274D1C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proofErr w:type="spellStart"/>
            <w:r w:rsidRPr="008625D7">
              <w:rPr>
                <w:i/>
                <w:iCs/>
              </w:rPr>
              <w:t>Present</w:t>
            </w:r>
            <w:proofErr w:type="spellEnd"/>
            <w:r w:rsidRPr="008625D7">
              <w:rPr>
                <w:i/>
                <w:iCs/>
              </w:rPr>
              <w:t xml:space="preserve"> Simple</w:t>
            </w:r>
            <w:r>
              <w:t xml:space="preserve"> do opisu codziennych czynności.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7CE2B6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5CF9045B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relacjach rodzinnych i pisze i relacjach rówieśniczych.</w:t>
            </w:r>
          </w:p>
          <w:p w:rsidR="008625D7" w:rsidP="008625D7" w:rsidRDefault="008625D7" w14:paraId="5ECB7B2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upodobania, opinie i pyta o opinie, opisuje miejsca, opowiada o doświadczeniach.</w:t>
            </w:r>
          </w:p>
          <w:p w:rsidRPr="00674D6E" w:rsidR="008625D7" w:rsidP="008625D7" w:rsidRDefault="008625D7" w14:paraId="05E0515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647DE7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I.5; II.1, II.5; IV.1, IV.2, IV.3; V.1, V.2, V.3; VI.2, VI.3, VI.4, VI.5;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13300A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22-23</w:t>
            </w:r>
          </w:p>
          <w:p w:rsidR="008625D7" w:rsidP="008625D7" w:rsidRDefault="008625D7" w14:paraId="331A1369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32-33</w:t>
            </w:r>
          </w:p>
          <w:p w:rsidR="008625D7" w:rsidP="008625D7" w:rsidRDefault="008625D7" w14:paraId="5718C51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22-23</w:t>
            </w:r>
          </w:p>
          <w:p w:rsidRPr="00674D6E" w:rsidR="008625D7" w:rsidP="008625D7" w:rsidRDefault="008625D7" w14:paraId="5EDB29A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EE96FD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E1E336A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71CBD92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74A0499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Describing experiences and past events. Present Perfect and Past Simple</w:t>
            </w:r>
            <w:r w:rsidRPr="008625D7">
              <w:rPr>
                <w:lang w:val="en-US"/>
              </w:rPr>
              <w:t xml:space="preserve">. </w:t>
            </w:r>
            <w:r>
              <w:t xml:space="preserve">Opisywanie doświadczeń życiowych i minionych zdarzeń. Czasy </w:t>
            </w:r>
            <w:proofErr w:type="spellStart"/>
            <w:r w:rsidRPr="008625D7">
              <w:rPr>
                <w:i/>
                <w:iCs/>
              </w:rPr>
              <w:t>Present</w:t>
            </w:r>
            <w:proofErr w:type="spellEnd"/>
            <w:r w:rsidRPr="008625D7">
              <w:rPr>
                <w:i/>
                <w:iCs/>
              </w:rPr>
              <w:t xml:space="preserve"> Perfect</w:t>
            </w:r>
            <w:r>
              <w:t xml:space="preserve"> i </w:t>
            </w:r>
            <w:r w:rsidRPr="008625D7">
              <w:rPr>
                <w:i/>
                <w:iCs/>
              </w:rPr>
              <w:t>Past Simple.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3DC9E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Dorastanie, etapy życia, doświadczenia życiowe.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C3A3C5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Czasy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Present Perfect</w:t>
            </w:r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i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Past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D6685F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4BFB2AC0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 i wydarzeniach z przeszłości.</w:t>
            </w:r>
          </w:p>
          <w:p w:rsidR="008625D7" w:rsidP="008625D7" w:rsidRDefault="008625D7" w14:paraId="62E8D05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informacje.</w:t>
            </w:r>
          </w:p>
          <w:p w:rsidRPr="00674D6E" w:rsidR="008625D7" w:rsidP="008625D7" w:rsidRDefault="008625D7" w14:paraId="5B214E6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0B84CD48" wp14:textId="70749FAB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 xml:space="preserve">I.5; II.1, II.5; </w:t>
            </w:r>
            <w:r w:rsidRPr="3E39E5F1" w:rsidR="0F74E06D">
              <w:rPr>
                <w:lang w:val="en-US"/>
              </w:rPr>
              <w:t>III.</w:t>
            </w:r>
            <w:r w:rsidRPr="3E39E5F1" w:rsidR="0F74E06D">
              <w:rPr>
                <w:lang w:val="en-US"/>
              </w:rPr>
              <w:t xml:space="preserve">4; IV.2, IV.3; VI.2; VIII.2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FEB9FFC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24</w:t>
            </w:r>
          </w:p>
          <w:p w:rsidR="008625D7" w:rsidP="008625D7" w:rsidRDefault="008625D7" w14:paraId="57DA01D3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34-36</w:t>
            </w:r>
          </w:p>
          <w:p w:rsidR="008625D7" w:rsidP="008625D7" w:rsidRDefault="008625D7" w14:paraId="4487125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24</w:t>
            </w:r>
          </w:p>
          <w:p w:rsidRPr="00674D6E" w:rsidR="008625D7" w:rsidP="008625D7" w:rsidRDefault="008625D7" w14:paraId="4474F8A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4E2C7FF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CFEC6B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7C941D1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16FEF6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Relations – listening and reading comprehension.</w:t>
            </w:r>
            <w:r w:rsidRPr="008625D7">
              <w:rPr>
                <w:lang w:val="en-US"/>
              </w:rPr>
              <w:t xml:space="preserve"> </w:t>
            </w:r>
            <w:r>
              <w:t>Relacje –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F56673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Relacje rodzinne i towarzyskie. Wyrażenia opisujące relacje rówieśnicze.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41C514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5E5808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rozpoznaje związki pomiędzy poszczególnymi częściami tekstu.</w:t>
            </w:r>
          </w:p>
          <w:p w:rsidR="008625D7" w:rsidP="008625D7" w:rsidRDefault="008625D7" w14:paraId="492D3A9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opisuje ludzi, przedmioty i zjawiska oraz upodobania, przedstawia fakty z przeszłości i teraźniejszości, opisuje upodobania.</w:t>
            </w:r>
          </w:p>
          <w:p w:rsidR="008625D7" w:rsidP="008625D7" w:rsidRDefault="008625D7" w14:paraId="4B78CD6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opiniami.</w:t>
            </w:r>
          </w:p>
          <w:p w:rsidRPr="00674D6E" w:rsidR="008625D7" w:rsidP="008625D7" w:rsidRDefault="008625D7" w14:paraId="770024F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FA674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I.5; II.1, II.5; III.4, III.5; IV.1, IV.2, IV.3, IV.5; VI.2, VI.3, VI.4;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2209A0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25-26</w:t>
            </w:r>
          </w:p>
          <w:p w:rsidR="008625D7" w:rsidP="008625D7" w:rsidRDefault="008625D7" w14:paraId="66F5F823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37</w:t>
            </w:r>
          </w:p>
          <w:p w:rsidR="008625D7" w:rsidP="008625D7" w:rsidRDefault="008625D7" w14:paraId="2117A91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25-26</w:t>
            </w:r>
          </w:p>
          <w:p w:rsidRPr="00674D6E" w:rsidR="008625D7" w:rsidP="008625D7" w:rsidRDefault="008625D7" w14:paraId="5E6F60B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2F4C7E7E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EB5E79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C01768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D949122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Inviting</w:t>
            </w:r>
            <w:proofErr w:type="spellEnd"/>
            <w:r w:rsidRPr="008625D7">
              <w:rPr>
                <w:i/>
                <w:iCs/>
              </w:rPr>
              <w:t xml:space="preserve"> and </w:t>
            </w:r>
            <w:proofErr w:type="spellStart"/>
            <w:r w:rsidRPr="008625D7">
              <w:rPr>
                <w:i/>
                <w:iCs/>
              </w:rPr>
              <w:t>saying</w:t>
            </w:r>
            <w:proofErr w:type="spellEnd"/>
            <w:r w:rsidRPr="008625D7">
              <w:rPr>
                <w:i/>
                <w:iCs/>
              </w:rPr>
              <w:t xml:space="preserve"> sorry</w:t>
            </w:r>
            <w:r>
              <w:t>. Zapraszanie i przepraszanie.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86DA0D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Przeprosiny, życzenia, gratulacje, zwroty grzecznościowe w zaproszeniu.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83484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B88E07E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informacje.</w:t>
            </w:r>
          </w:p>
          <w:p w:rsidR="008625D7" w:rsidP="008625D7" w:rsidRDefault="008625D7" w14:paraId="2C3CA28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8625D7">
              <w:t>przedstawia intencje, nadzieje, marzenia i plany na przyszłość, wyraża uczucia.</w:t>
            </w:r>
          </w:p>
          <w:p w:rsidR="008625D7" w:rsidP="008625D7" w:rsidRDefault="008625D7" w14:paraId="6E46136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emocje, zaprasza i odpowiada na zaproszenie.</w:t>
            </w:r>
          </w:p>
          <w:p w:rsidRPr="00674D6E" w:rsidR="008625D7" w:rsidP="008625D7" w:rsidRDefault="008625D7" w14:paraId="479777F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79BC14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I.5; II.1, II.5; III.4; IV.1, IV.2, IV.3, IV.6; V.1, V.4, V.7; VI.2, VI.3, VI.4; VII.3, VII.7,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A50DB57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27-28</w:t>
            </w:r>
          </w:p>
          <w:p w:rsidR="008625D7" w:rsidP="008625D7" w:rsidRDefault="008625D7" w14:paraId="25B3C3A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38</w:t>
            </w:r>
          </w:p>
          <w:p w:rsidR="008625D7" w:rsidP="008625D7" w:rsidRDefault="008625D7" w14:paraId="21C64B7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27-28</w:t>
            </w:r>
          </w:p>
          <w:p w:rsidRPr="00674D6E" w:rsidR="008625D7" w:rsidP="008625D7" w:rsidRDefault="008625D7" w14:paraId="1DF8BA6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B67A8E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11B77A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61F3A0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5C21F1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Revision</w:t>
            </w:r>
            <w:proofErr w:type="spellEnd"/>
            <w:r w:rsidRPr="008625D7">
              <w:rPr>
                <w:i/>
                <w:iCs/>
              </w:rPr>
              <w:t xml:space="preserve"> 3.</w:t>
            </w:r>
            <w:r>
              <w:t xml:space="preserve"> Powtórzenie materiału z rozdziału 3.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36FAFF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Życie prywatne – rodzina, czynności codzienne, czas wolny, małżeństwo i związki, święta i uroczystości. Zwroty z przyimkami.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17C87D9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Czasy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Present Simple, Present Perfect</w:t>
            </w:r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i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8625D7">
              <w:rPr>
                <w:i/>
                <w:iCs/>
                <w:lang w:val="en-US"/>
              </w:rPr>
              <w:t>Past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BD7DB10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41905AA7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przedstawia fakty z przeszłości i teraźniejszości.</w:t>
            </w:r>
          </w:p>
          <w:p w:rsidR="008625D7" w:rsidP="008625D7" w:rsidRDefault="008625D7" w14:paraId="19C20F8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grzecznościowe.</w:t>
            </w:r>
          </w:p>
          <w:p w:rsidRPr="00674D6E" w:rsidR="008625D7" w:rsidP="008625D7" w:rsidRDefault="008625D7" w14:paraId="5EC53E5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CEC99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I.5; III.4, III.5; IV.2, IV.3; VI.2, VI.3, VI.6, VI.8, VI.13, VI.14;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74D10C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29</w:t>
            </w:r>
          </w:p>
          <w:p w:rsidR="008625D7" w:rsidP="008625D7" w:rsidRDefault="008625D7" w14:paraId="787E55C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39</w:t>
            </w:r>
          </w:p>
          <w:p w:rsidR="008625D7" w:rsidP="008625D7" w:rsidRDefault="008625D7" w14:paraId="34756A7A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29</w:t>
            </w:r>
          </w:p>
          <w:p w:rsidRPr="00674D6E" w:rsidR="008625D7" w:rsidP="008625D7" w:rsidRDefault="008625D7" w14:paraId="365DB19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0505B0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6D80A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465588F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A50876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</w:rPr>
              <w:t xml:space="preserve">School – </w:t>
            </w:r>
            <w:proofErr w:type="spellStart"/>
            <w:r w:rsidRPr="008625D7">
              <w:rPr>
                <w:i/>
                <w:iCs/>
              </w:rPr>
              <w:t>vocabulary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exercises</w:t>
            </w:r>
            <w:proofErr w:type="spellEnd"/>
            <w:r>
              <w:t>. Szkoła – ćwiczenia słownikowe.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4ED9E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 – przedmioty szkolne, typy szkół, miejsca w szkole, życie szkolne.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4FF57D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ECBA65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informacje, określa kontekst wypowiedzi.</w:t>
            </w:r>
          </w:p>
          <w:p w:rsidR="008625D7" w:rsidP="008625D7" w:rsidRDefault="008625D7" w14:paraId="2A55F67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przedmiotach szkolnych, wyraża i uzasadnia swoje opinie, opisuje upodobania.</w:t>
            </w:r>
          </w:p>
          <w:p w:rsidR="008625D7" w:rsidP="008625D7" w:rsidRDefault="008625D7" w14:paraId="78BAD648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grzecznościowe.</w:t>
            </w:r>
          </w:p>
          <w:p w:rsidRPr="00674D6E" w:rsidR="008625D7" w:rsidP="008625D7" w:rsidRDefault="008625D7" w14:paraId="51E26D4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AB361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II.4, II.5; IV.1,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120A002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30-31</w:t>
            </w:r>
          </w:p>
          <w:p w:rsidR="008625D7" w:rsidP="008625D7" w:rsidRDefault="008625D7" w14:paraId="55F8466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40-41</w:t>
            </w:r>
          </w:p>
          <w:p w:rsidR="008625D7" w:rsidP="008625D7" w:rsidRDefault="008625D7" w14:paraId="15312C4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30-31</w:t>
            </w:r>
          </w:p>
          <w:p w:rsidRPr="00674D6E" w:rsidR="008625D7" w:rsidP="008625D7" w:rsidRDefault="008625D7" w14:paraId="1D5BCD6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C310304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847A63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778B59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6EC7BA4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Comparison</w:t>
            </w:r>
            <w:proofErr w:type="spellEnd"/>
            <w:r w:rsidRPr="008625D7">
              <w:rPr>
                <w:i/>
                <w:iCs/>
              </w:rPr>
              <w:t xml:space="preserve"> of </w:t>
            </w:r>
            <w:proofErr w:type="spellStart"/>
            <w:r w:rsidRPr="008625D7">
              <w:rPr>
                <w:i/>
                <w:iCs/>
              </w:rPr>
              <w:t>adjectives</w:t>
            </w:r>
            <w:proofErr w:type="spellEnd"/>
            <w:r w:rsidRPr="008625D7">
              <w:rPr>
                <w:i/>
                <w:iCs/>
              </w:rPr>
              <w:t>.</w:t>
            </w:r>
            <w:r>
              <w:t xml:space="preserve"> Stopniowanie przymiotników.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78A4F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Uczenie się języków obcych.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CA0C2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Stopniowanie przymiotników: stopień wyższy i najwyższy. Struktury używane przy porównywaniu: </w:t>
            </w:r>
            <w:proofErr w:type="spellStart"/>
            <w:r w:rsidRPr="008625D7">
              <w:rPr>
                <w:i/>
                <w:iCs/>
              </w:rPr>
              <w:t>too</w:t>
            </w:r>
            <w:proofErr w:type="spellEnd"/>
            <w:r w:rsidRPr="008625D7">
              <w:rPr>
                <w:i/>
                <w:iCs/>
              </w:rPr>
              <w:t xml:space="preserve">, </w:t>
            </w:r>
            <w:proofErr w:type="spellStart"/>
            <w:r w:rsidRPr="008625D7">
              <w:rPr>
                <w:i/>
                <w:iCs/>
              </w:rPr>
              <w:t>enough</w:t>
            </w:r>
            <w:proofErr w:type="spellEnd"/>
            <w:r w:rsidRPr="008625D7">
              <w:rPr>
                <w:i/>
                <w:iCs/>
              </w:rPr>
              <w:t>, as…as.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C277839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3EB8590F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7E6D844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grzecznościowe.</w:t>
            </w:r>
          </w:p>
          <w:p w:rsidRPr="00674D6E" w:rsidR="008625D7" w:rsidP="008625D7" w:rsidRDefault="008625D7" w14:paraId="5C48EE1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7307A9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D6E237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32</w:t>
            </w:r>
          </w:p>
          <w:p w:rsidR="008625D7" w:rsidP="008625D7" w:rsidRDefault="008625D7" w14:paraId="11BCA617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42-44</w:t>
            </w:r>
          </w:p>
          <w:p w:rsidR="008625D7" w:rsidP="008625D7" w:rsidRDefault="008625D7" w14:paraId="12C50D22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32</w:t>
            </w:r>
          </w:p>
          <w:p w:rsidRPr="00674D6E" w:rsidR="008625D7" w:rsidP="008625D7" w:rsidRDefault="008625D7" w14:paraId="3BC5EC0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AD950C6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007C90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D3A2C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E8E6C2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  <w:lang w:val="en-US"/>
              </w:rPr>
              <w:t>School life – listening and reading comprehension.</w:t>
            </w:r>
            <w:r w:rsidRPr="008625D7">
              <w:rPr>
                <w:lang w:val="en-US"/>
              </w:rPr>
              <w:t xml:space="preserve"> </w:t>
            </w:r>
            <w:r>
              <w:t>Życie szkolne –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AEEE0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Języki obce, uczenie się, życie szkolne, przedmioty szkolne.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73629A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47A339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rozpoznaje związki pomiędzy poszczególnymi częściami tekstu.</w:t>
            </w:r>
          </w:p>
          <w:p w:rsidR="008625D7" w:rsidP="008625D7" w:rsidRDefault="008625D7" w14:paraId="00B9A89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czynnościach, doświadczeniach i wydarzeniach z przeszłości i teraźniejszości, opisuje ludzi, przedmioty i zjawiska oraz upodobania, przedstawia fakty z przeszłości i teraźniejszości, opisuje upodobania.</w:t>
            </w:r>
          </w:p>
          <w:p w:rsidR="008625D7" w:rsidP="008625D7" w:rsidRDefault="008625D7" w14:paraId="30D00B6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opiniami.</w:t>
            </w:r>
          </w:p>
          <w:p w:rsidRPr="00674D6E" w:rsidR="008625D7" w:rsidP="008625D7" w:rsidRDefault="008625D7" w14:paraId="7934AA8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posiada świadomość językową.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8F6E0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II.2, II.5; III.5; IV.1, IV.2, IV.5, IV.6; VI.2, VI.3, VI.4, VI.5; VIII.1, VIII.2; XIV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105CF8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33-34</w:t>
            </w:r>
          </w:p>
          <w:p w:rsidR="008625D7" w:rsidP="008625D7" w:rsidRDefault="008625D7" w14:paraId="132A446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45</w:t>
            </w:r>
          </w:p>
          <w:p w:rsidR="008625D7" w:rsidP="008625D7" w:rsidRDefault="008625D7" w14:paraId="7F7945C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33-34</w:t>
            </w:r>
          </w:p>
          <w:p w:rsidRPr="00674D6E" w:rsidR="008625D7" w:rsidP="008625D7" w:rsidRDefault="008625D7" w14:paraId="3751300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7C7781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B568215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7E9F7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35B0F9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Expressing</w:t>
            </w:r>
            <w:proofErr w:type="spellEnd"/>
            <w:r w:rsidRPr="008625D7">
              <w:rPr>
                <w:i/>
                <w:iCs/>
              </w:rPr>
              <w:t xml:space="preserve"> </w:t>
            </w:r>
            <w:proofErr w:type="spellStart"/>
            <w:r w:rsidRPr="008625D7">
              <w:rPr>
                <w:i/>
                <w:iCs/>
              </w:rPr>
              <w:t>emotions</w:t>
            </w:r>
            <w:proofErr w:type="spellEnd"/>
            <w:r>
              <w:t xml:space="preserve"> – wyrażanie emocji.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B53F0E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Wyrażanie emocji. Życie szkolne. Wpis na forum i rozmowa telefoniczna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89398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3E53AAB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 oraz rozpoznaje związki pomiędzy poszczególnymi częściami tekstu.</w:t>
            </w:r>
          </w:p>
          <w:p w:rsidR="008625D7" w:rsidP="008625D7" w:rsidRDefault="008625D7" w14:paraId="13E4315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8625D7">
              <w:t>wyraża uczucia i emocje, stosuje formalny lub nieformalny styl wypowiedzi adekwatnie do sytuacji.</w:t>
            </w:r>
          </w:p>
          <w:p w:rsidR="008625D7" w:rsidP="008625D7" w:rsidRDefault="008625D7" w14:paraId="5AC5107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emocje, wyraża prośbę oraz zgodę lub odmowę spełnienia prośby.</w:t>
            </w:r>
          </w:p>
          <w:p w:rsidRPr="00674D6E" w:rsidR="008625D7" w:rsidP="008625D7" w:rsidRDefault="008625D7" w14:paraId="54AA8FB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70BC54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II.5; III.4, III.5; IV.1, IV.2, IV.3, IV.6; V.1, V.2, V.7, V.8; VI.2, VI.3, VI.4, VI.12, VI.13; VII.3, VII.4, VII.13, VII.14;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6B41CA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35-36</w:t>
            </w:r>
          </w:p>
          <w:p w:rsidR="008625D7" w:rsidP="008625D7" w:rsidRDefault="008625D7" w14:paraId="4177A7AC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46</w:t>
            </w:r>
          </w:p>
          <w:p w:rsidR="008625D7" w:rsidP="008625D7" w:rsidRDefault="008625D7" w14:paraId="4B7D433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35-36</w:t>
            </w:r>
          </w:p>
          <w:p w:rsidRPr="00674D6E" w:rsidR="008625D7" w:rsidP="008625D7" w:rsidRDefault="008625D7" w14:paraId="35F0889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B359DF6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4C2641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E551274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5416866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625D7">
              <w:rPr>
                <w:i/>
                <w:iCs/>
              </w:rPr>
              <w:t>Revision</w:t>
            </w:r>
            <w:proofErr w:type="spellEnd"/>
            <w:r w:rsidRPr="008625D7">
              <w:rPr>
                <w:i/>
                <w:iCs/>
              </w:rPr>
              <w:t xml:space="preserve"> 4</w:t>
            </w:r>
            <w:r>
              <w:t>. Powtórzenie materiału z rozdziału 4.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358F5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 – przedmioty szkolne, przybory i pomoce szkolne, typy szkół, miejsca w szkole, życie szkolne. Słowotwórstwo.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446C3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Stopniowanie przymiotników: stopień wyższy i najwyższy. Struktury używane przy porównywaniu: </w:t>
            </w:r>
            <w:proofErr w:type="spellStart"/>
            <w:r w:rsidRPr="008625D7">
              <w:rPr>
                <w:i/>
                <w:iCs/>
              </w:rPr>
              <w:t>too</w:t>
            </w:r>
            <w:proofErr w:type="spellEnd"/>
            <w:r w:rsidRPr="008625D7">
              <w:rPr>
                <w:i/>
                <w:iCs/>
              </w:rPr>
              <w:t xml:space="preserve">, </w:t>
            </w:r>
            <w:proofErr w:type="spellStart"/>
            <w:r w:rsidRPr="008625D7">
              <w:rPr>
                <w:i/>
                <w:iCs/>
              </w:rPr>
              <w:t>enough</w:t>
            </w:r>
            <w:proofErr w:type="spellEnd"/>
            <w:r w:rsidRPr="008625D7">
              <w:rPr>
                <w:i/>
                <w:iCs/>
              </w:rPr>
              <w:t>, as…as</w:t>
            </w:r>
            <w:r>
              <w:t>. 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CFEB5D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66576749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35A51FB5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prosi o radę i udziela rady, wyraża prośbę oraz zgodę lub odmowę spełnienia prośby, wyraża uczucia i emocje.</w:t>
            </w:r>
          </w:p>
          <w:p w:rsidRPr="00674D6E" w:rsidR="008625D7" w:rsidP="008625D7" w:rsidRDefault="008625D7" w14:paraId="48ACE01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618F5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III.4, III.5; VI.2, VI.3, VI.9, VI.12, VI.13;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10C750E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37</w:t>
            </w:r>
          </w:p>
          <w:p w:rsidR="008625D7" w:rsidP="008625D7" w:rsidRDefault="008625D7" w14:paraId="6A0CD0B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47</w:t>
            </w:r>
          </w:p>
          <w:p w:rsidR="008625D7" w:rsidP="008625D7" w:rsidRDefault="008625D7" w14:paraId="228AA1E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37</w:t>
            </w:r>
          </w:p>
          <w:p w:rsidRPr="00674D6E" w:rsidR="008625D7" w:rsidP="008625D7" w:rsidRDefault="008625D7" w14:paraId="6B51530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64A46E6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2E4F76D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3016668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393A7AD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8625D7">
              <w:rPr>
                <w:i/>
                <w:iCs/>
              </w:rPr>
              <w:t>Schools in Great Britain</w:t>
            </w:r>
            <w:r>
              <w:t>. Szkoły w Wielkiej Brytanii.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4B7586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 – przedmioty szkolne, typy szkół, miejsca w szkole, życie szkolne. Słowotwórstwo.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51089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CACC769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3DD98F7C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systemie edukacji w Wielkiej Brytanii i w Polsce, wyraża i uzasadnia swoje opinie, opisuje upodobania.</w:t>
            </w:r>
          </w:p>
          <w:p w:rsidR="008625D7" w:rsidP="008625D7" w:rsidRDefault="008625D7" w14:paraId="278ADB2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upodobania, pragnienia i opinie, pyta o opinie.</w:t>
            </w:r>
          </w:p>
          <w:p w:rsidRPr="00674D6E" w:rsidR="008625D7" w:rsidP="008625D7" w:rsidRDefault="008625D7" w14:paraId="7794787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audiowizualnych oraz sformułowane w języku angielskim. Uczeń współdziała w grupie, korzysta ze źródeł informacji w języku obcym, również z pomocą technologii </w:t>
            </w:r>
            <w:r w:rsidRPr="009938B4" w:rsidR="009938B4">
              <w:t>informacyjno-komunikacyjnych. Uczeń stosuje strategie komunikacyjne. 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82CDD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II.5; III.4, III.5; IV.1, IV.5, IV.6; VI.2, VI.3, VI.4, VI.5; VIII.1, VIII.2; IX.1, IX.2; X; XI; XII; XIII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67DF33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38-39</w:t>
            </w:r>
          </w:p>
          <w:p w:rsidR="008625D7" w:rsidP="008625D7" w:rsidRDefault="008625D7" w14:paraId="0391CED5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71BC25A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38-39</w:t>
            </w:r>
          </w:p>
          <w:p w:rsidRPr="00674D6E" w:rsidR="008625D7" w:rsidP="008625D7" w:rsidRDefault="008625D7" w14:paraId="4253EF7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F031D8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8EB8E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0F5C3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E301923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</w:rPr>
              <w:t xml:space="preserve">Nature – </w:t>
            </w:r>
            <w:proofErr w:type="spellStart"/>
            <w:r w:rsidRPr="009938B4">
              <w:rPr>
                <w:i/>
                <w:iCs/>
              </w:rPr>
              <w:t>vocabulary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exercises</w:t>
            </w:r>
            <w:proofErr w:type="spellEnd"/>
            <w:r>
              <w:t>. Świat przyrody – ćwiczenia słownikowe.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7DAE29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 – krajobraz, pogoda, zwierzęta, części ciała zwierząt, rośliny, klęski żywiołowe, ochrona środowiska.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2563FE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73C0F9C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14B408D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krajobrazach i najpiękniejszych miejscach w Polsce, wyraża i uzasadnia swoje opinie, opisuje upodobania.</w:t>
            </w:r>
          </w:p>
          <w:p w:rsidR="008625D7" w:rsidP="008625D7" w:rsidRDefault="008625D7" w14:paraId="294CD22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42F68D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D3530F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II.1, II.5; IV.1,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55BF60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40-41</w:t>
            </w:r>
          </w:p>
          <w:p w:rsidR="008625D7" w:rsidP="008625D7" w:rsidRDefault="008625D7" w14:paraId="32CA1819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52-53</w:t>
            </w:r>
          </w:p>
          <w:p w:rsidR="008625D7" w:rsidP="008625D7" w:rsidRDefault="008625D7" w14:paraId="08523CD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40-41</w:t>
            </w:r>
          </w:p>
          <w:p w:rsidRPr="00674D6E" w:rsidR="008625D7" w:rsidP="008625D7" w:rsidRDefault="008625D7" w14:paraId="2D6473E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375534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BFDD700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65FF41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F3C8343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i w:val="1"/>
                <w:iCs w:val="1"/>
                <w:lang w:val="en-US"/>
              </w:rPr>
              <w:t xml:space="preserve">Modal verbs: can, must, </w:t>
            </w:r>
            <w:r w:rsidRPr="3E39E5F1" w:rsidR="008625D7">
              <w:rPr>
                <w:i w:val="1"/>
                <w:iCs w:val="1"/>
                <w:lang w:val="en-US"/>
              </w:rPr>
              <w:t>have to</w:t>
            </w:r>
            <w:r w:rsidRPr="3E39E5F1" w:rsidR="008625D7">
              <w:rPr>
                <w:i w:val="1"/>
                <w:iCs w:val="1"/>
                <w:lang w:val="en-US"/>
              </w:rPr>
              <w:t>. Expressing future: going to and will.</w:t>
            </w:r>
            <w:r w:rsidRPr="3E39E5F1" w:rsidR="008625D7">
              <w:rPr>
                <w:lang w:val="en-US"/>
              </w:rPr>
              <w:t xml:space="preserve"> </w:t>
            </w:r>
            <w:r w:rsidR="008625D7">
              <w:rPr/>
              <w:t xml:space="preserve">Czasowniki modalne: </w:t>
            </w:r>
            <w:r w:rsidRPr="3E39E5F1" w:rsidR="008625D7">
              <w:rPr>
                <w:i w:val="1"/>
                <w:iCs w:val="1"/>
              </w:rPr>
              <w:t>can</w:t>
            </w:r>
            <w:r w:rsidRPr="3E39E5F1" w:rsidR="008625D7">
              <w:rPr>
                <w:i w:val="1"/>
                <w:iCs w:val="1"/>
              </w:rPr>
              <w:t xml:space="preserve">, </w:t>
            </w:r>
            <w:r w:rsidRPr="3E39E5F1" w:rsidR="008625D7">
              <w:rPr>
                <w:i w:val="1"/>
                <w:iCs w:val="1"/>
              </w:rPr>
              <w:t>must</w:t>
            </w:r>
            <w:r w:rsidRPr="3E39E5F1" w:rsidR="008625D7">
              <w:rPr>
                <w:i w:val="1"/>
                <w:iCs w:val="1"/>
              </w:rPr>
              <w:t xml:space="preserve">, </w:t>
            </w:r>
            <w:r w:rsidRPr="3E39E5F1" w:rsidR="008625D7">
              <w:rPr>
                <w:i w:val="1"/>
                <w:iCs w:val="1"/>
              </w:rPr>
              <w:t>have</w:t>
            </w:r>
            <w:r w:rsidRPr="3E39E5F1" w:rsidR="008625D7">
              <w:rPr>
                <w:i w:val="1"/>
                <w:iCs w:val="1"/>
              </w:rPr>
              <w:t xml:space="preserve"> to</w:t>
            </w:r>
            <w:r w:rsidR="008625D7">
              <w:rPr/>
              <w:t xml:space="preserve">; wyrażanie przyszłości: </w:t>
            </w:r>
            <w:r w:rsidRPr="3E39E5F1" w:rsidR="008625D7">
              <w:rPr>
                <w:i w:val="1"/>
                <w:iCs w:val="1"/>
              </w:rPr>
              <w:t>going</w:t>
            </w:r>
            <w:r w:rsidRPr="3E39E5F1" w:rsidR="008625D7">
              <w:rPr>
                <w:i w:val="1"/>
                <w:iCs w:val="1"/>
              </w:rPr>
              <w:t xml:space="preserve"> to</w:t>
            </w:r>
            <w:r w:rsidR="008625D7">
              <w:rPr/>
              <w:t xml:space="preserve"> i </w:t>
            </w:r>
            <w:r w:rsidRPr="3E39E5F1" w:rsidR="008625D7">
              <w:rPr>
                <w:i w:val="1"/>
                <w:iCs w:val="1"/>
              </w:rPr>
              <w:t>will</w:t>
            </w:r>
            <w:r w:rsidR="008625D7">
              <w:rPr/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03BDA7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 – pogoda, życie zwierząt.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1D4B84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Czasowniki modalne: </w:t>
            </w:r>
            <w:proofErr w:type="spellStart"/>
            <w:r w:rsidRPr="009938B4">
              <w:rPr>
                <w:i/>
                <w:iCs/>
              </w:rPr>
              <w:t>can</w:t>
            </w:r>
            <w:proofErr w:type="spellEnd"/>
            <w:r w:rsidRPr="009938B4">
              <w:rPr>
                <w:i/>
                <w:iCs/>
              </w:rPr>
              <w:t xml:space="preserve">, </w:t>
            </w:r>
            <w:proofErr w:type="spellStart"/>
            <w:r w:rsidRPr="009938B4">
              <w:rPr>
                <w:i/>
                <w:iCs/>
              </w:rPr>
              <w:t>must</w:t>
            </w:r>
            <w:proofErr w:type="spellEnd"/>
            <w:r w:rsidRPr="009938B4">
              <w:rPr>
                <w:i/>
                <w:iCs/>
              </w:rPr>
              <w:t xml:space="preserve">, </w:t>
            </w:r>
            <w:proofErr w:type="spellStart"/>
            <w:r w:rsidRPr="009938B4">
              <w:rPr>
                <w:i/>
                <w:iCs/>
              </w:rPr>
              <w:t>have</w:t>
            </w:r>
            <w:proofErr w:type="spellEnd"/>
            <w:r w:rsidRPr="009938B4">
              <w:rPr>
                <w:i/>
                <w:iCs/>
              </w:rPr>
              <w:t xml:space="preserve"> to</w:t>
            </w:r>
            <w:r>
              <w:t xml:space="preserve">; wyrażanie przyszłości: </w:t>
            </w:r>
            <w:proofErr w:type="spellStart"/>
            <w:r w:rsidRPr="009938B4">
              <w:rPr>
                <w:i/>
                <w:iCs/>
              </w:rPr>
              <w:t>going</w:t>
            </w:r>
            <w:proofErr w:type="spellEnd"/>
            <w:r w:rsidRPr="009938B4">
              <w:rPr>
                <w:i/>
                <w:iCs/>
              </w:rPr>
              <w:t xml:space="preserve"> to</w:t>
            </w:r>
            <w:r>
              <w:t xml:space="preserve"> i </w:t>
            </w:r>
            <w:proofErr w:type="spellStart"/>
            <w:r w:rsidRPr="009938B4">
              <w:rPr>
                <w:i/>
                <w:iCs/>
              </w:rPr>
              <w:t>will</w:t>
            </w:r>
            <w:proofErr w:type="spellEnd"/>
            <w: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3A94A0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7C69075C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60EE68F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3AA2D36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789C0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29C15D7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42</w:t>
            </w:r>
          </w:p>
          <w:p w:rsidR="008625D7" w:rsidP="008625D7" w:rsidRDefault="008625D7" w14:paraId="23BE83F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54-56</w:t>
            </w:r>
          </w:p>
          <w:p w:rsidR="008625D7" w:rsidP="008625D7" w:rsidRDefault="008625D7" w14:paraId="62E0BCC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42</w:t>
            </w:r>
          </w:p>
          <w:p w:rsidRPr="00674D6E" w:rsidR="008625D7" w:rsidP="008625D7" w:rsidRDefault="008625D7" w14:paraId="696D69F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FAC50B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633465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3132B4F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2A9BD0C" wp14:textId="7C405604">
            <w:pPr>
              <w:spacing w:after="0" w:line="240" w:lineRule="auto"/>
              <w:rPr>
                <w:sz w:val="20"/>
                <w:szCs w:val="20"/>
              </w:rPr>
            </w:pPr>
            <w:r w:rsidRPr="3E39E5F1" w:rsidR="0F74E06D">
              <w:rPr>
                <w:i w:val="1"/>
                <w:iCs w:val="1"/>
                <w:lang w:val="en-US"/>
              </w:rPr>
              <w:t>Environmental problems. Reading and listening comprehension.</w:t>
            </w:r>
            <w:r w:rsidRPr="3E39E5F1" w:rsidR="0F74E06D">
              <w:rPr>
                <w:lang w:val="en-US"/>
              </w:rPr>
              <w:t xml:space="preserve"> </w:t>
            </w:r>
            <w:r w:rsidR="267F12EA">
              <w:rPr/>
              <w:t>Ochrona środowiska naturalnego.</w:t>
            </w:r>
            <w:r w:rsidR="0F74E06D">
              <w:rPr/>
              <w:t xml:space="preserve">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1C758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 – klęski żywiołowe, ochrona środowiska.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4787D5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4771634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informacje.</w:t>
            </w:r>
          </w:p>
          <w:p w:rsidR="008625D7" w:rsidP="008625D7" w:rsidRDefault="008625D7" w14:paraId="305578C4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295C7BB7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104F77C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FF624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II.1, II.5; III.4; IV.1, IV.2, IV.3, IV.5, IV.6; VI.2, VI.3, VI.4, VI.5;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5D520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43-44</w:t>
            </w:r>
          </w:p>
          <w:p w:rsidR="008625D7" w:rsidP="008625D7" w:rsidRDefault="008625D7" w14:paraId="5DC0B4C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57</w:t>
            </w:r>
          </w:p>
          <w:p w:rsidR="008625D7" w:rsidP="008625D7" w:rsidRDefault="008625D7" w14:paraId="4C744842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43-44</w:t>
            </w:r>
          </w:p>
          <w:p w:rsidRPr="00674D6E" w:rsidR="008625D7" w:rsidP="008625D7" w:rsidRDefault="008625D7" w14:paraId="72302A5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2A92BE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C0AA5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EA140F5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EE240EF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Asking for permission, expressing obligation and prohibition.</w:t>
            </w:r>
            <w:r w:rsidRPr="008625D7">
              <w:rPr>
                <w:lang w:val="en-US"/>
              </w:rPr>
              <w:t xml:space="preserve"> </w:t>
            </w:r>
            <w:r>
              <w:t>Prośba o pozwolenie. Wyrażanie nakazów i zakazów.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C68651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 – ochrona środowiska, ekologia. Wpis na forum – lista zasad.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076A14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lang w:val="en-US"/>
              </w:rPr>
              <w:t>Czasowniki</w:t>
            </w:r>
            <w:r w:rsidRPr="3E39E5F1" w:rsidR="008625D7">
              <w:rPr>
                <w:lang w:val="en-US"/>
              </w:rPr>
              <w:t xml:space="preserve"> </w:t>
            </w:r>
            <w:r w:rsidRPr="3E39E5F1" w:rsidR="008625D7">
              <w:rPr>
                <w:lang w:val="en-US"/>
              </w:rPr>
              <w:t>modalne</w:t>
            </w:r>
            <w:r w:rsidRPr="3E39E5F1" w:rsidR="008625D7">
              <w:rPr>
                <w:lang w:val="en-US"/>
              </w:rPr>
              <w:t xml:space="preserve">: </w:t>
            </w:r>
            <w:r w:rsidRPr="3E39E5F1" w:rsidR="008625D7">
              <w:rPr>
                <w:i w:val="1"/>
                <w:iCs w:val="1"/>
                <w:lang w:val="en-US"/>
              </w:rPr>
              <w:t xml:space="preserve">can, must, </w:t>
            </w:r>
            <w:r w:rsidRPr="3E39E5F1" w:rsidR="008625D7">
              <w:rPr>
                <w:i w:val="1"/>
                <w:iCs w:val="1"/>
                <w:lang w:val="en-US"/>
              </w:rPr>
              <w:t>have to</w:t>
            </w:r>
            <w:r w:rsidRPr="3E39E5F1" w:rsidR="008625D7">
              <w:rPr>
                <w:i w:val="1"/>
                <w:iCs w:val="1"/>
                <w:lang w:val="en-US"/>
              </w:rPr>
              <w:t>, should.</w:t>
            </w:r>
            <w:r w:rsidRPr="3E39E5F1" w:rsidR="008625D7">
              <w:rPr>
                <w:lang w:val="en-US"/>
              </w:rPr>
              <w:t xml:space="preserve"> </w:t>
            </w:r>
            <w:r w:rsidR="008625D7">
              <w:rPr/>
              <w:t xml:space="preserve">Konstrukcja be </w:t>
            </w:r>
            <w:r w:rsidRPr="3E39E5F1" w:rsidR="008625D7">
              <w:rPr>
                <w:i w:val="1"/>
                <w:iCs w:val="1"/>
              </w:rPr>
              <w:t>allowed</w:t>
            </w:r>
            <w:r w:rsidRPr="3E39E5F1" w:rsidR="008625D7">
              <w:rPr>
                <w:i w:val="1"/>
                <w:iCs w:val="1"/>
              </w:rPr>
              <w:t xml:space="preserve"> to.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A060242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informacje.</w:t>
            </w:r>
          </w:p>
          <w:p w:rsidR="008625D7" w:rsidP="008625D7" w:rsidRDefault="008625D7" w14:paraId="33E4405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938B4" w:rsidR="009938B4">
              <w:t>przedstawia opinie innych osób, przedstawia intencje, nadzieje, marzenia i plany na przyszłość, wyraża uczucia.</w:t>
            </w:r>
          </w:p>
          <w:p w:rsidR="008625D7" w:rsidP="008625D7" w:rsidRDefault="008625D7" w14:paraId="50F6D828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emocje, zaprasza i odpowiada na zaproszenie.</w:t>
            </w:r>
          </w:p>
          <w:p w:rsidRPr="00674D6E" w:rsidR="008625D7" w:rsidP="008625D7" w:rsidRDefault="008625D7" w14:paraId="34E1C8D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55DBFD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II.1, II.5; III.4; IV.1, IV.2, IV.3, IV.6; V.1, V.4, V.7; VI.2, VI.3, VI.4; VII.3, VII.7,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A325D1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45-46</w:t>
            </w:r>
          </w:p>
          <w:p w:rsidR="008625D7" w:rsidP="008625D7" w:rsidRDefault="008625D7" w14:paraId="78113174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58</w:t>
            </w:r>
          </w:p>
          <w:p w:rsidR="008625D7" w:rsidP="008625D7" w:rsidRDefault="008625D7" w14:paraId="19E0D04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45-46</w:t>
            </w:r>
          </w:p>
          <w:p w:rsidRPr="00674D6E" w:rsidR="008625D7" w:rsidP="008625D7" w:rsidRDefault="008625D7" w14:paraId="31CBAF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C8A057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393B24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D694E7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2C3B7AB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Revision</w:t>
            </w:r>
            <w:proofErr w:type="spellEnd"/>
            <w:r w:rsidRPr="009938B4">
              <w:rPr>
                <w:i/>
                <w:iCs/>
              </w:rPr>
              <w:t xml:space="preserve"> 5.</w:t>
            </w:r>
            <w:r>
              <w:t xml:space="preserve"> Powtórzenie materiału z rozdziału 5.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C5C1B4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 – krajobraz, pogoda, zwierzęta, części ciała zwierząt, rośliny, klęski żywiołowe, ochrona środowiska.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E1543B3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lang w:val="en-US"/>
              </w:rPr>
              <w:t>Czasowniki</w:t>
            </w:r>
            <w:r w:rsidRPr="3E39E5F1" w:rsidR="008625D7">
              <w:rPr>
                <w:lang w:val="en-US"/>
              </w:rPr>
              <w:t xml:space="preserve"> </w:t>
            </w:r>
            <w:r w:rsidRPr="3E39E5F1" w:rsidR="008625D7">
              <w:rPr>
                <w:lang w:val="en-US"/>
              </w:rPr>
              <w:t>modalne</w:t>
            </w:r>
            <w:r w:rsidRPr="3E39E5F1" w:rsidR="008625D7">
              <w:rPr>
                <w:lang w:val="en-US"/>
              </w:rPr>
              <w:t xml:space="preserve">: </w:t>
            </w:r>
            <w:r w:rsidRPr="3E39E5F1" w:rsidR="008625D7">
              <w:rPr>
                <w:i w:val="1"/>
                <w:iCs w:val="1"/>
                <w:lang w:val="en-US"/>
              </w:rPr>
              <w:t xml:space="preserve">can, must, </w:t>
            </w:r>
            <w:r w:rsidRPr="3E39E5F1" w:rsidR="008625D7">
              <w:rPr>
                <w:i w:val="1"/>
                <w:iCs w:val="1"/>
                <w:lang w:val="en-US"/>
              </w:rPr>
              <w:t>have to</w:t>
            </w:r>
            <w:r w:rsidRPr="3E39E5F1" w:rsidR="008625D7">
              <w:rPr>
                <w:i w:val="1"/>
                <w:iCs w:val="1"/>
                <w:lang w:val="en-US"/>
              </w:rPr>
              <w:t>, should.</w:t>
            </w:r>
            <w:r w:rsidRPr="3E39E5F1" w:rsidR="008625D7">
              <w:rPr>
                <w:lang w:val="en-US"/>
              </w:rPr>
              <w:t xml:space="preserve"> </w:t>
            </w:r>
            <w:r w:rsidR="008625D7">
              <w:rPr/>
              <w:t xml:space="preserve">Konstrukcja </w:t>
            </w:r>
            <w:r w:rsidRPr="3E39E5F1" w:rsidR="008625D7">
              <w:rPr>
                <w:i w:val="1"/>
                <w:iCs w:val="1"/>
              </w:rPr>
              <w:t xml:space="preserve">be </w:t>
            </w:r>
            <w:r w:rsidRPr="3E39E5F1" w:rsidR="008625D7">
              <w:rPr>
                <w:i w:val="1"/>
                <w:iCs w:val="1"/>
              </w:rPr>
              <w:t>allowed</w:t>
            </w:r>
            <w:r w:rsidRPr="3E39E5F1" w:rsidR="008625D7">
              <w:rPr>
                <w:i w:val="1"/>
                <w:iCs w:val="1"/>
              </w:rPr>
              <w:t xml:space="preserve"> to</w:t>
            </w:r>
            <w:r w:rsidR="008625D7">
              <w:rPr/>
              <w:t>. 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4020AF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3997D9F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20AB9AC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wyraża prośbę oraz zgodę lub odmowę spełnienia prośby, stosuje zwroty i formy grzecznościowe, ostrzega, nakazuje, zakazuje, instruuje.</w:t>
            </w:r>
          </w:p>
          <w:p w:rsidRPr="00674D6E" w:rsidR="008625D7" w:rsidP="008625D7" w:rsidRDefault="008625D7" w14:paraId="3293FE4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00234A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III.4, III.5; VI.2, VI.11, VI.12, VI.14;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0C676C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47</w:t>
            </w:r>
          </w:p>
          <w:p w:rsidR="008625D7" w:rsidP="008625D7" w:rsidRDefault="008625D7" w14:paraId="75D055C4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59</w:t>
            </w:r>
          </w:p>
          <w:p w:rsidR="008625D7" w:rsidP="008625D7" w:rsidRDefault="008625D7" w14:paraId="6E08879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47</w:t>
            </w:r>
          </w:p>
          <w:p w:rsidRPr="00674D6E" w:rsidR="008625D7" w:rsidP="008625D7" w:rsidRDefault="008625D7" w14:paraId="4A7717C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B65FF9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B34824B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3FDFB53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3C5B6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Travelling and tourism – vocabulary exercises.</w:t>
            </w:r>
            <w:r w:rsidRPr="008625D7">
              <w:rPr>
                <w:lang w:val="en-US"/>
              </w:rPr>
              <w:t xml:space="preserve"> </w:t>
            </w:r>
            <w:r>
              <w:t>Podróżowanie i turystyka – ćwiczenia słownikowe.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C317C7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środki transportu i miejsca, podróżowanie, zakwaterowanie</w:t>
            </w:r>
            <w:r w:rsidR="009938B4">
              <w:t>,</w:t>
            </w:r>
            <w:r>
              <w:t xml:space="preserve"> ekwipunek, wakacje, wskazywanie drogi.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53B173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90CD229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767CF73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ulubionych sposobach podróżowania, doświadczeniach i wydarzeniach z przeszłości, wyraża i uzasadnia swoje opinie, opisuje upodobania.</w:t>
            </w:r>
          </w:p>
          <w:p w:rsidR="008625D7" w:rsidP="008625D7" w:rsidRDefault="008625D7" w14:paraId="395E13A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opinie, instruuje.</w:t>
            </w:r>
          </w:p>
          <w:p w:rsidRPr="00674D6E" w:rsidR="008625D7" w:rsidP="008625D7" w:rsidRDefault="008625D7" w14:paraId="6650160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8C575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I.8; II.1, II.5; IV.2, IV.5, IV.6; VI.2, VI.3, VI.4, VI.5, VI.11;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B2FFE4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48-49</w:t>
            </w:r>
          </w:p>
          <w:p w:rsidR="008625D7" w:rsidP="008625D7" w:rsidRDefault="008625D7" w14:paraId="538B1B0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60-61</w:t>
            </w:r>
          </w:p>
          <w:p w:rsidR="008625D7" w:rsidP="008625D7" w:rsidRDefault="008625D7" w14:paraId="406C12D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48-49</w:t>
            </w:r>
          </w:p>
          <w:p w:rsidRPr="00674D6E" w:rsidR="008625D7" w:rsidP="008625D7" w:rsidRDefault="008625D7" w14:paraId="419A23A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58DBEF4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9897C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311BD2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5F6E01B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Saxon genitive 's. Past Continuous.</w:t>
            </w:r>
            <w:r w:rsidRPr="008625D7">
              <w:rPr>
                <w:lang w:val="en-US"/>
              </w:rPr>
              <w:t xml:space="preserve"> </w:t>
            </w:r>
            <w:r>
              <w:t xml:space="preserve">Dopełniacz </w:t>
            </w:r>
            <w:r w:rsidRPr="009938B4">
              <w:rPr>
                <w:i/>
                <w:iCs/>
              </w:rPr>
              <w:t>'s</w:t>
            </w:r>
            <w:r>
              <w:t xml:space="preserve">. Czas </w:t>
            </w:r>
            <w:r w:rsidRPr="009938B4">
              <w:rPr>
                <w:i/>
                <w:iCs/>
              </w:rPr>
              <w:t xml:space="preserve">Past </w:t>
            </w:r>
            <w:proofErr w:type="spellStart"/>
            <w:r w:rsidRPr="009938B4">
              <w:rPr>
                <w:i/>
                <w:iCs/>
              </w:rPr>
              <w:t>Continuous</w:t>
            </w:r>
            <w:proofErr w:type="spellEnd"/>
            <w:r w:rsidRPr="009938B4">
              <w:rPr>
                <w:i/>
                <w:iCs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4D383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środki transportu i miejsca, podróżowanie, atrakcje turystyczne.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FEE185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Dopełniacz saksoński. Czas </w:t>
            </w:r>
            <w:r w:rsidRPr="009938B4">
              <w:rPr>
                <w:i/>
                <w:iCs/>
              </w:rPr>
              <w:t xml:space="preserve">Past </w:t>
            </w:r>
            <w:proofErr w:type="spellStart"/>
            <w:r w:rsidRPr="009938B4">
              <w:rPr>
                <w:i/>
                <w:iCs/>
              </w:rPr>
              <w:t>Continuous</w:t>
            </w:r>
            <w:proofErr w:type="spellEnd"/>
            <w:r w:rsidRPr="009938B4">
              <w:rPr>
                <w:i/>
                <w:iCs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86A113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3542AA87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69D1BB6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7B9CD7F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57245D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I.8;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40FDE3E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50</w:t>
            </w:r>
          </w:p>
          <w:p w:rsidR="008625D7" w:rsidP="008625D7" w:rsidRDefault="008625D7" w14:paraId="17DFB43C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62-64</w:t>
            </w:r>
          </w:p>
          <w:p w:rsidR="008625D7" w:rsidP="008625D7" w:rsidRDefault="008625D7" w14:paraId="540B911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50</w:t>
            </w:r>
          </w:p>
          <w:p w:rsidRPr="00674D6E" w:rsidR="008625D7" w:rsidP="008625D7" w:rsidRDefault="008625D7" w14:paraId="74536B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5FD18C6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C8B330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1EB23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89C5741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Trips and journeys – reading and listening comprehension.</w:t>
            </w:r>
            <w:r w:rsidRPr="008625D7">
              <w:rPr>
                <w:lang w:val="en-US"/>
              </w:rPr>
              <w:t xml:space="preserve"> </w:t>
            </w:r>
            <w:r>
              <w:t>Wycieczki i podróże –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38F144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środki transportu i miejsca, podróże marzeń, wycieczki i atrakcje turystyczne.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CD16E2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przeszłe, teraźniejsze i przyszłe.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A78755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 oraz określa kontekst wypowiedzi.</w:t>
            </w:r>
          </w:p>
          <w:p w:rsidR="008625D7" w:rsidP="008625D7" w:rsidRDefault="008625D7" w14:paraId="406C265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645A6325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7FB75C9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842793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I.8; II.1, II.4, II.5; III.4; IV.1, IV.2, IV.3, IV.5, IV.6; VI.2, VI.3, VI.4, VI.5; VIII.1,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F215F8E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51-52</w:t>
            </w:r>
          </w:p>
          <w:p w:rsidR="008625D7" w:rsidP="008625D7" w:rsidRDefault="008625D7" w14:paraId="7EA781B7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65</w:t>
            </w:r>
          </w:p>
          <w:p w:rsidR="008625D7" w:rsidP="008625D7" w:rsidRDefault="008625D7" w14:paraId="22CC651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51-52</w:t>
            </w:r>
          </w:p>
          <w:p w:rsidRPr="00674D6E" w:rsidR="008625D7" w:rsidP="008625D7" w:rsidRDefault="008625D7" w14:paraId="7D7A3EC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D39F99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4292C4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5DB1A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EB6577C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Asking for and giving information</w:t>
            </w:r>
            <w:r w:rsidRPr="008625D7">
              <w:rPr>
                <w:lang w:val="en-US"/>
              </w:rPr>
              <w:t xml:space="preserve">. </w:t>
            </w:r>
            <w:r>
              <w:t>Pytanie o informację i udzielanie informacji.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63B460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środki transportu i miejsca, podróżowanie, wycieczki i atrakcje turystyczne. Pocztówka z wakacji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705DDA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przeszłe, teraźniejsze i przyszłe.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9731C0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informacje, określa kontekst wypowiedzi.</w:t>
            </w:r>
          </w:p>
          <w:p w:rsidR="008625D7" w:rsidP="008625D7" w:rsidRDefault="008625D7" w14:paraId="2E4D700B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przedstawia intencje, nadzieje, marzenia i plany na przyszłość, </w:t>
            </w:r>
            <w:r w:rsidRPr="009938B4" w:rsidR="009938B4">
              <w:t>wyraża uczucia.</w:t>
            </w:r>
          </w:p>
          <w:p w:rsidR="008625D7" w:rsidP="008625D7" w:rsidRDefault="008625D7" w14:paraId="1D8D7977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intencje, wyraża uczucia i emocje oraz prośbę.</w:t>
            </w:r>
          </w:p>
          <w:p w:rsidRPr="00674D6E" w:rsidR="008625D7" w:rsidP="008625D7" w:rsidRDefault="008625D7" w14:paraId="7237AF6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FA44E5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I.8; II.1, II.4, II.5; III.4; IV.1, IV.2, IV.3; V.1, V.4, V.7; VI.2, VI.3, VI.12; VII.3, VII.5,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76C6E6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53-54</w:t>
            </w:r>
          </w:p>
          <w:p w:rsidR="008625D7" w:rsidP="008625D7" w:rsidRDefault="008625D7" w14:paraId="2AA02F0C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66</w:t>
            </w:r>
          </w:p>
          <w:p w:rsidR="008625D7" w:rsidP="008625D7" w:rsidRDefault="008625D7" w14:paraId="0612516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53-54</w:t>
            </w:r>
          </w:p>
          <w:p w:rsidRPr="00674D6E" w:rsidR="008625D7" w:rsidP="008625D7" w:rsidRDefault="008625D7" w14:paraId="129C278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F25AF05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E58F4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DD8578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9FB99E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Revision</w:t>
            </w:r>
            <w:proofErr w:type="spellEnd"/>
            <w:r w:rsidRPr="009938B4">
              <w:rPr>
                <w:i/>
                <w:iCs/>
              </w:rPr>
              <w:t xml:space="preserve"> 6.</w:t>
            </w:r>
            <w:r>
              <w:t xml:space="preserve"> Powtórzenie materiału z rozdziału 6.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E115A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środki transportu i miejsca, podróżowanie, zakwaterowanie, ekwipunek, wakacje, wskazywanie drogi.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E8684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przeszłe, teraźniejsze i przyszłe. Dopełniacz saksoński.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764D24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6BCE51B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2F5A4F5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i formy grzecznościowe, ostrzega, nakazuje, zakazuje, instruuje.</w:t>
            </w:r>
          </w:p>
          <w:p w:rsidRPr="00674D6E" w:rsidR="008625D7" w:rsidP="008625D7" w:rsidRDefault="008625D7" w14:paraId="360F65A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13F423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I.13; III.4, III.5; VI.2, VI.3, VI.11, VI.14;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9204D5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55</w:t>
            </w:r>
          </w:p>
          <w:p w:rsidR="008625D7" w:rsidP="008625D7" w:rsidRDefault="008625D7" w14:paraId="3A31447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67</w:t>
            </w:r>
          </w:p>
          <w:p w:rsidR="008625D7" w:rsidP="008625D7" w:rsidRDefault="008625D7" w14:paraId="22EB281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55</w:t>
            </w:r>
          </w:p>
          <w:p w:rsidRPr="00674D6E" w:rsidR="008625D7" w:rsidP="008625D7" w:rsidRDefault="008625D7" w14:paraId="2790C8A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CDC5A8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848D7E0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211F4B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B1B47B2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Voyage to the End of the World</w:t>
            </w:r>
            <w:r w:rsidRPr="008625D7">
              <w:rPr>
                <w:lang w:val="en-US"/>
              </w:rPr>
              <w:t xml:space="preserve">. </w:t>
            </w:r>
            <w:r>
              <w:t>Podróż na koniec świata.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43F92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Podróżowanie i turystyka – niezwykłe miejsca, podróżowanie, zakwaterowanie, ekwipunek.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BDFB7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821BDC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31C6C870" wp14:textId="1EB6528E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Tworzenie wypowiedzi</w:t>
            </w:r>
            <w:r w:rsidR="0F74E06D">
              <w:rPr/>
              <w:t xml:space="preserve">: Uczeń opowiada o wymarzonych kierunkach podróży i o niezwykłych/interesujących miejscach w Polsce, wyraża i uzasadnia swoje opinie, opisuje upodobania. Uczeń </w:t>
            </w:r>
            <w:r w:rsidR="07259E69">
              <w:rPr/>
              <w:t>pocztówkę</w:t>
            </w:r>
            <w:r w:rsidR="0F74E06D">
              <w:rPr/>
              <w:t xml:space="preserve"> </w:t>
            </w:r>
            <w:r w:rsidR="0F74E06D">
              <w:rPr/>
              <w:t>do przyjaciela.</w:t>
            </w:r>
          </w:p>
          <w:p w:rsidR="008625D7" w:rsidP="008625D7" w:rsidRDefault="008625D7" w14:paraId="6C32EF2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upodobania, pragnienia i opinie, pyta o opinie.</w:t>
            </w:r>
          </w:p>
          <w:p w:rsidRPr="00674D6E" w:rsidR="008625D7" w:rsidP="008625D7" w:rsidRDefault="008625D7" w14:paraId="2D00601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angielskim. Uczeń współdziała w grupie, </w:t>
            </w:r>
            <w:r w:rsidRPr="009938B4" w:rsidR="009938B4">
              <w:t>korzysta ze źródeł informacji w języku obcym, również z pomocą technologii informacyjno-komunikacyjnych. 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972AC1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I.8; II.1, II.5; III.4; IV.1, IV.4, IV.5, IV.6; V.1, V.2, V.5, V.6, V.7, V.8; VI.2, VI.3, VI.4, VI.5; VII.3, VII.4, VII.5, VII.13, VII.14; VIII.1, VIII.2; IX.1, IX.2; X; XI; XII; XIII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8E4163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56-57</w:t>
            </w:r>
          </w:p>
          <w:p w:rsidR="008625D7" w:rsidP="008625D7" w:rsidRDefault="008625D7" w14:paraId="41B579E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3C986A4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56-57</w:t>
            </w:r>
          </w:p>
          <w:p w:rsidRPr="00674D6E" w:rsidR="008625D7" w:rsidP="008625D7" w:rsidRDefault="008625D7" w14:paraId="6ECDD21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18707B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D5C510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194C7C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50F072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Food and eating habits – vocabulary practice</w:t>
            </w:r>
            <w:r w:rsidRPr="008625D7">
              <w:rPr>
                <w:lang w:val="en-US"/>
              </w:rPr>
              <w:t xml:space="preserve">. </w:t>
            </w:r>
            <w:r>
              <w:t>Żywienie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F8A95D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Żywienie – żywność i napoje, zachowanie przy stole, posiłki, przygotowanie potraw.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94186B9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</w:rPr>
              <w:t>Do/</w:t>
            </w:r>
            <w:proofErr w:type="spellStart"/>
            <w:r w:rsidRPr="009938B4">
              <w:rPr>
                <w:i/>
                <w:iCs/>
              </w:rPr>
              <w:t>Don't</w:t>
            </w:r>
            <w:proofErr w:type="spellEnd"/>
            <w:r>
              <w:t xml:space="preserve"> – instrukcje.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C46756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78F8365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pokarmach, wyraża swoje upodobania, podaje przepis kulinarny.</w:t>
            </w:r>
          </w:p>
          <w:p w:rsidR="008625D7" w:rsidP="008625D7" w:rsidRDefault="008625D7" w14:paraId="21C958A8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5A220F9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79EC0C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I.6; II.1, II.5; IV.1, IV.2, IV.5; VI.2, VI.3, VI.4, VI.5, VI.11;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DA28F0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58-59</w:t>
            </w:r>
          </w:p>
          <w:p w:rsidR="008625D7" w:rsidP="008625D7" w:rsidRDefault="008625D7" w14:paraId="0E0E1F62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72-73</w:t>
            </w:r>
          </w:p>
          <w:p w:rsidR="008625D7" w:rsidP="008625D7" w:rsidRDefault="008625D7" w14:paraId="700E5DAE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58-59</w:t>
            </w:r>
          </w:p>
          <w:p w:rsidRPr="00674D6E" w:rsidR="008625D7" w:rsidP="008625D7" w:rsidRDefault="008625D7" w14:paraId="71CA320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2B21FC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FB958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5948DC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2E859DD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Countable</w:t>
            </w:r>
            <w:proofErr w:type="spellEnd"/>
            <w:r w:rsidRPr="009938B4">
              <w:rPr>
                <w:i/>
                <w:iCs/>
              </w:rPr>
              <w:t xml:space="preserve"> and </w:t>
            </w:r>
            <w:proofErr w:type="spellStart"/>
            <w:r w:rsidRPr="009938B4">
              <w:rPr>
                <w:i/>
                <w:iCs/>
              </w:rPr>
              <w:t>uncountable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nouns</w:t>
            </w:r>
            <w:proofErr w:type="spellEnd"/>
            <w:r>
              <w:t>. Rzeczowniki policzalne i niepoliczalne.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54C7B0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Określanie liczby i ilości. Produkty spożywcze, pojemniki i opakowania.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0AA4D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Rzeczowniki policzalne i niepoliczalne.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BB042BF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4F88634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468C8FD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2F912D6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4B607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I.6; II.1, II.; III.4; VIII.1,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20916D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60</w:t>
            </w:r>
          </w:p>
          <w:p w:rsidR="008625D7" w:rsidP="008625D7" w:rsidRDefault="008625D7" w14:paraId="7F6648B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74-76</w:t>
            </w:r>
          </w:p>
          <w:p w:rsidR="008625D7" w:rsidP="008625D7" w:rsidRDefault="008625D7" w14:paraId="62C33EC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60</w:t>
            </w:r>
          </w:p>
          <w:p w:rsidRPr="00674D6E" w:rsidR="008625D7" w:rsidP="008625D7" w:rsidRDefault="008625D7" w14:paraId="6D71D07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255A13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903FD9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D30763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C50013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Eating habits. Reading and listening comprehension.</w:t>
            </w:r>
            <w:r w:rsidRPr="008625D7">
              <w:rPr>
                <w:lang w:val="en-US"/>
              </w:rPr>
              <w:t xml:space="preserve"> </w:t>
            </w:r>
            <w:r>
              <w:t>Zwyczaje żywieniowe.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AD859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Żywienie – żywność i napoje, posiłki, dieta, zwyczaje żywieniowe.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9B8C8E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Present</w:t>
            </w:r>
            <w:proofErr w:type="spellEnd"/>
            <w:r w:rsidRPr="009938B4">
              <w:rPr>
                <w:i/>
                <w:iCs/>
              </w:rPr>
              <w:t xml:space="preserve"> Simple</w:t>
            </w:r>
            <w:r>
              <w:t xml:space="preserve"> – opisywanie przyzwyczajeń.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70A8034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określa kontekst wypowiedzi.</w:t>
            </w:r>
          </w:p>
          <w:p w:rsidR="008625D7" w:rsidP="008625D7" w:rsidRDefault="008625D7" w14:paraId="32D50435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47E6C50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5E002AD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polskim oraz przestawione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579F4A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I.6; II.1, II.4, II.5; III.4; IV.1, IV.2, IV.3,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D9A05E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61-62</w:t>
            </w:r>
          </w:p>
          <w:p w:rsidR="008625D7" w:rsidP="008625D7" w:rsidRDefault="008625D7" w14:paraId="0F71013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77</w:t>
            </w:r>
          </w:p>
          <w:p w:rsidR="008625D7" w:rsidP="008625D7" w:rsidRDefault="008625D7" w14:paraId="540BDF62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61-62</w:t>
            </w:r>
          </w:p>
          <w:p w:rsidRPr="00674D6E" w:rsidR="008625D7" w:rsidP="008625D7" w:rsidRDefault="008625D7" w14:paraId="64AD8D1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6B71628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CD124DB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1B2FDA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912571A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Talking and writing about food.</w:t>
            </w:r>
            <w:r w:rsidRPr="008625D7">
              <w:rPr>
                <w:lang w:val="en-US"/>
              </w:rPr>
              <w:t xml:space="preserve"> </w:t>
            </w:r>
            <w:r>
              <w:t>Rozmawianie i pisanie o jedzeniu.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B8350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Żywienie – zamawianie potraw w restauracji, serwowanie potraw, wpis na blogu kulinarnym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00373D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</w:rPr>
              <w:t>Do/</w:t>
            </w:r>
            <w:proofErr w:type="spellStart"/>
            <w:r w:rsidRPr="009938B4">
              <w:rPr>
                <w:i/>
                <w:iCs/>
              </w:rPr>
              <w:t>Don't</w:t>
            </w:r>
            <w:proofErr w:type="spellEnd"/>
            <w:r>
              <w:t xml:space="preserve"> – instrukcje.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24FA5EB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informacje, określa kontekst wypowiedzi.</w:t>
            </w:r>
          </w:p>
          <w:p w:rsidR="008625D7" w:rsidP="008625D7" w:rsidRDefault="008625D7" w14:paraId="4738F4A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938B4" w:rsidR="009938B4">
              <w:t>przedstawia intencje, nadzieje, marzenia i plany na przyszłość, wyraża uczucia.</w:t>
            </w:r>
          </w:p>
          <w:p w:rsidR="008625D7" w:rsidP="008625D7" w:rsidRDefault="008625D7" w14:paraId="5F04C2A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emocje, instruuje, nakazuje.</w:t>
            </w:r>
          </w:p>
          <w:p w:rsidRPr="00674D6E" w:rsidR="008625D7" w:rsidP="008625D7" w:rsidRDefault="008625D7" w14:paraId="5B73E45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7C9D83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I.6; II.1, II.4, II.5; III.4; IV.1, IV.2, IV.3, IV.6; V.1, V.4, V.7; VI.2, VI.3, VI.4; VII.3, VII.11,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65E0BF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63-64</w:t>
            </w:r>
          </w:p>
          <w:p w:rsidR="008625D7" w:rsidP="008625D7" w:rsidRDefault="008625D7" w14:paraId="4E03869A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78</w:t>
            </w:r>
          </w:p>
          <w:p w:rsidR="008625D7" w:rsidP="008625D7" w:rsidRDefault="008625D7" w14:paraId="0BD4727A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63-64</w:t>
            </w:r>
          </w:p>
          <w:p w:rsidRPr="00674D6E" w:rsidR="008625D7" w:rsidP="008625D7" w:rsidRDefault="008625D7" w14:paraId="4A58656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A20CEB9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1A51A77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0F5370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9F5E87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Revision</w:t>
            </w:r>
            <w:proofErr w:type="spellEnd"/>
            <w:r w:rsidRPr="009938B4">
              <w:rPr>
                <w:i/>
                <w:iCs/>
              </w:rPr>
              <w:t xml:space="preserve"> 7</w:t>
            </w:r>
            <w:r>
              <w:t>. Powtórzenie materiału z rozdziału 7.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2F7CC8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Żywienie – żywność i napoje, zachowanie przy stole, posiłki, zwyczaje żywieniowe, przygotowanie potraw, określanie liczby i ilości.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D57012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Rzeczowniki policzalne i niepoliczalne.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2BA89F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62A8FC29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BE582E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prośbę oraz zgodę lub odmowę spełnienia prośby, ostrzega, nakazuje, zakazuje, instruuje.</w:t>
            </w:r>
          </w:p>
          <w:p w:rsidRPr="00674D6E" w:rsidR="008625D7" w:rsidP="008625D7" w:rsidRDefault="008625D7" w14:paraId="0A5DCC1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1E256F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I.6; III.4, III.5; VI.2, VI.3, VI.11, VI.12; VIII.2;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E04EEE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65</w:t>
            </w:r>
          </w:p>
          <w:p w:rsidR="008625D7" w:rsidP="008625D7" w:rsidRDefault="008625D7" w14:paraId="6F6658B6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79</w:t>
            </w:r>
          </w:p>
          <w:p w:rsidR="008625D7" w:rsidP="008625D7" w:rsidRDefault="008625D7" w14:paraId="73E9FB9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65</w:t>
            </w:r>
          </w:p>
          <w:p w:rsidRPr="00674D6E" w:rsidR="008625D7" w:rsidP="008625D7" w:rsidRDefault="008625D7" w14:paraId="1721E54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79CC7A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04A35C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BCD6804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7B6C66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Health</w:t>
            </w:r>
            <w:proofErr w:type="spellEnd"/>
            <w:r w:rsidRPr="009938B4">
              <w:rPr>
                <w:i/>
                <w:iCs/>
              </w:rPr>
              <w:t xml:space="preserve"> – </w:t>
            </w:r>
            <w:proofErr w:type="spellStart"/>
            <w:r w:rsidRPr="009938B4">
              <w:rPr>
                <w:i/>
                <w:iCs/>
              </w:rPr>
              <w:t>vocabulary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exercises</w:t>
            </w:r>
            <w:proofErr w:type="spellEnd"/>
            <w:r>
              <w:t>. Zdrowie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6B0B17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8A5D7E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Czasy teraźniejsze i przeszłe, czasownik modalny </w:t>
            </w:r>
            <w:proofErr w:type="spellStart"/>
            <w:r w:rsidRPr="009938B4">
              <w:rPr>
                <w:i/>
                <w:iCs/>
              </w:rPr>
              <w:t>should</w:t>
            </w:r>
            <w:proofErr w:type="spellEnd"/>
            <w: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BEEAD0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określa kontekst wypowiedzi i znajduje w wypowiedzi określone informacje.</w:t>
            </w:r>
          </w:p>
          <w:p w:rsidR="008625D7" w:rsidP="008625D7" w:rsidRDefault="008625D7" w14:paraId="3BFE452B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stanie zdrowia i problemach zdrowotnych. Opisuje czynności i doświadczenia z przeszłości i teraźniejszości.</w:t>
            </w:r>
          </w:p>
          <w:p w:rsidR="008625D7" w:rsidP="008625D7" w:rsidRDefault="008625D7" w14:paraId="644AD9E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informacje.</w:t>
            </w:r>
          </w:p>
          <w:p w:rsidRPr="00674D6E" w:rsidR="008625D7" w:rsidP="008625D7" w:rsidRDefault="008625D7" w14:paraId="411B97B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27459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II.1, II.4, II.5; IV.1, IV.2; VI.3;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6CA19C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66-67</w:t>
            </w:r>
          </w:p>
          <w:p w:rsidR="008625D7" w:rsidP="008625D7" w:rsidRDefault="008625D7" w14:paraId="376B5C1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80-81</w:t>
            </w:r>
          </w:p>
          <w:p w:rsidR="008625D7" w:rsidP="008625D7" w:rsidRDefault="008625D7" w14:paraId="58248C94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66-67</w:t>
            </w:r>
          </w:p>
          <w:p w:rsidRPr="00674D6E" w:rsidR="008625D7" w:rsidP="008625D7" w:rsidRDefault="008625D7" w14:paraId="3DD1135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41D591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45D991A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2408B5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81709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Conditional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sentences</w:t>
            </w:r>
            <w:proofErr w:type="spellEnd"/>
            <w:r>
              <w:t>. Zdania warunkowe.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5C6E94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566EE0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Zadania warunkowe, typ 0, 1 i 2.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716AB0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4C87761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04DDAB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7DB94C6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6D4EA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AB1A53A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68</w:t>
            </w:r>
          </w:p>
          <w:p w:rsidR="008625D7" w:rsidP="008625D7" w:rsidRDefault="008625D7" w14:paraId="697D42A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82-84</w:t>
            </w:r>
          </w:p>
          <w:p w:rsidR="008625D7" w:rsidP="008625D7" w:rsidRDefault="008625D7" w14:paraId="5DCE1569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68</w:t>
            </w:r>
          </w:p>
          <w:p w:rsidRPr="00674D6E" w:rsidR="008625D7" w:rsidP="008625D7" w:rsidRDefault="008625D7" w14:paraId="0236E82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67A749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C9D99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CB461A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608F611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Symptoms and illnesses. Reading and listening.</w:t>
            </w:r>
            <w:r w:rsidRPr="008625D7">
              <w:rPr>
                <w:lang w:val="en-US"/>
              </w:rPr>
              <w:t xml:space="preserve"> </w:t>
            </w:r>
            <w:r>
              <w:t>Symptomy i choroby.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D13C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F9CAD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przeszłe, zdania warunkowe.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B35134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rozpoznaje związki pomiędzy poszczególnymi częściami tekstu.</w:t>
            </w:r>
          </w:p>
          <w:p w:rsidR="008625D7" w:rsidP="008625D7" w:rsidRDefault="008625D7" w14:paraId="7D0DBFA9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5DA0F43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prosi o radę i udziela rady.</w:t>
            </w:r>
          </w:p>
          <w:p w:rsidRPr="00674D6E" w:rsidR="008625D7" w:rsidP="008625D7" w:rsidRDefault="008625D7" w14:paraId="37DA4B4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A554F6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II.1, II.5; III.4, III.5; IV.1, IV.2, IV.3, IV.5, IV.6; VI.2, VI.3, VI.4, VI.9;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2CCF9F1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69-70</w:t>
            </w:r>
          </w:p>
          <w:p w:rsidR="008625D7" w:rsidP="008625D7" w:rsidRDefault="008625D7" w14:paraId="135C14F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85</w:t>
            </w:r>
          </w:p>
          <w:p w:rsidR="008625D7" w:rsidP="008625D7" w:rsidRDefault="008625D7" w14:paraId="2F6962D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69-70</w:t>
            </w:r>
          </w:p>
          <w:p w:rsidRPr="00674D6E" w:rsidR="008625D7" w:rsidP="008625D7" w:rsidRDefault="008625D7" w14:paraId="7ADA28F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5024B7D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5739EF0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0133CC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CC899AE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Describing symptoms, giving advice. Speaking and writing practice.</w:t>
            </w:r>
            <w:r w:rsidRPr="008625D7">
              <w:rPr>
                <w:lang w:val="en-US"/>
              </w:rPr>
              <w:t xml:space="preserve"> </w:t>
            </w:r>
            <w:r>
              <w:t>Opisywanie objawów, udzielanie rad. Ćwiczenia w mówieniu i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6656D0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samopoczucie,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C5FB7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przeszłe, zdania warunkowe, czasowniki modalne do wyrażania rad.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7223960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informacje, rozpoznaje związki pomiędzy poszczególnymi częściami tekstu.</w:t>
            </w:r>
          </w:p>
          <w:p w:rsidR="008625D7" w:rsidP="008625D7" w:rsidRDefault="008625D7" w14:paraId="5F08C49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938B4" w:rsidR="009938B4">
              <w:t>przedstawia intencje, nadzieje, marzenia i plany na przyszłość, wyraża uczucia.</w:t>
            </w:r>
          </w:p>
          <w:p w:rsidR="008625D7" w:rsidP="008625D7" w:rsidRDefault="008625D7" w14:paraId="1910FE3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emocje. Uczeń prosi o radę i udziela rady.</w:t>
            </w:r>
          </w:p>
          <w:p w:rsidRPr="00674D6E" w:rsidR="008625D7" w:rsidP="008625D7" w:rsidRDefault="008625D7" w14:paraId="1228F4A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przedstawione w materiałach wizualnych.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6C1465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II.1, II.5; III.4, III.5; IV.1, IV.2, IV.3, IV.6; V.1, V.4, V.7; VI.2, VI.3, VI.4, VI.9; VII.3, VII.9, VII.13;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1, 2, 4, 6, 7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7F80E1A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71-72</w:t>
            </w:r>
          </w:p>
          <w:p w:rsidR="008625D7" w:rsidP="008625D7" w:rsidRDefault="008625D7" w14:paraId="62A0A334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86</w:t>
            </w:r>
          </w:p>
          <w:p w:rsidR="008625D7" w:rsidP="008625D7" w:rsidRDefault="008625D7" w14:paraId="4C07F44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71-72</w:t>
            </w:r>
          </w:p>
          <w:p w:rsidRPr="00674D6E" w:rsidR="008625D7" w:rsidP="008625D7" w:rsidRDefault="008625D7" w14:paraId="12673AC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078176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4397A95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E0752B5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A8F586C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Revision</w:t>
            </w:r>
            <w:proofErr w:type="spellEnd"/>
            <w:r w:rsidRPr="009938B4">
              <w:rPr>
                <w:i/>
                <w:iCs/>
              </w:rPr>
              <w:t xml:space="preserve"> 8.</w:t>
            </w:r>
            <w:r>
              <w:t xml:space="preserve"> Powtórzenie materiału z rozdziału 8.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CF4D5C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samopoczucie,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F4A6C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przeszłe, zdania warunkowe, czasowniki modalne do wyrażania rad.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7FABE3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17FBD32A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1CDA85B7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i formy grzecznościowe.</w:t>
            </w:r>
          </w:p>
          <w:p w:rsidRPr="00674D6E" w:rsidR="008625D7" w:rsidP="008625D7" w:rsidRDefault="008625D7" w14:paraId="4106DA7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A7279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III.4, III.5; VI.2, VI.3, VI.14; VIII.2;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C747901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73</w:t>
            </w:r>
          </w:p>
          <w:p w:rsidR="008625D7" w:rsidP="008625D7" w:rsidRDefault="008625D7" w14:paraId="6DB99E5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D11086">
              <w:t>87</w:t>
            </w:r>
          </w:p>
          <w:p w:rsidR="008625D7" w:rsidP="008625D7" w:rsidRDefault="008625D7" w14:paraId="4F4C4029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73</w:t>
            </w:r>
          </w:p>
          <w:p w:rsidRPr="00674D6E" w:rsidR="008625D7" w:rsidP="008625D7" w:rsidRDefault="008625D7" w14:paraId="2C6BD88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B77521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FBD11F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D84FB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BC755B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Strange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allergies</w:t>
            </w:r>
            <w:proofErr w:type="spellEnd"/>
            <w:r w:rsidRPr="009938B4">
              <w:rPr>
                <w:i/>
                <w:iCs/>
              </w:rPr>
              <w:t>.</w:t>
            </w:r>
            <w:r>
              <w:t xml:space="preserve"> Dziwne alergie.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59688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Zdrowie – samopoczucie, kontuzje, choroby, objawy, narządy wewnętrzne, służba zdrowia, leczenie, zdrowy tryb życia.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53486F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ECA459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76A1A8D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symptomach alergii i alergiach, wyraża i uzasadnia swoje opinie, opowiada o czynnościach, doświadczeniach i wydarzeniach z przeszłości i teraźniejszości.</w:t>
            </w:r>
          </w:p>
          <w:p w:rsidR="008625D7" w:rsidP="008625D7" w:rsidRDefault="008625D7" w14:paraId="6615DB0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opinie.</w:t>
            </w:r>
          </w:p>
          <w:p w:rsidRPr="00674D6E" w:rsidR="008625D7" w:rsidP="008625D7" w:rsidRDefault="008625D7" w14:paraId="1741B19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audiowizualnych oraz sformułowane w języku angielskim. Uczeń współdziała w grupie i korzysta ze źródeł informacji w języku obcym.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A1D581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I.11; II.1, II.5; III.4; IV.1, IV.2, IV.6; VI.2, VI.3, VI.4; VIII.1, VIII.2; IX.1, IX.2; X; XI; XII; XIII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1A52007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74-75</w:t>
            </w:r>
          </w:p>
          <w:p w:rsidR="008625D7" w:rsidP="008625D7" w:rsidRDefault="008625D7" w14:paraId="361977A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75BBCD3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74-75</w:t>
            </w:r>
          </w:p>
          <w:p w:rsidRPr="00674D6E" w:rsidR="008625D7" w:rsidP="008625D7" w:rsidRDefault="008625D7" w14:paraId="5561E1D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AD7F93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CA47E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59025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9FC84C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Science and technology – vocabulary practice</w:t>
            </w:r>
            <w:r w:rsidRPr="008625D7">
              <w:rPr>
                <w:lang w:val="en-US"/>
              </w:rPr>
              <w:t xml:space="preserve">. </w:t>
            </w:r>
            <w:r>
              <w:t>Nauka i technika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A894CC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 – dziedziny nauki, obsługa urządzeń, nauki ścisłe i przyrodnicze, bezpieczeństwo w sieci.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433CD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Czasy teraźniejsze i przeszłe, </w:t>
            </w:r>
            <w:r w:rsidRPr="009938B4">
              <w:rPr>
                <w:i/>
                <w:iCs/>
              </w:rPr>
              <w:t>do/</w:t>
            </w:r>
            <w:proofErr w:type="spellStart"/>
            <w:r w:rsidRPr="009938B4">
              <w:rPr>
                <w:i/>
                <w:iCs/>
              </w:rPr>
              <w:t>don't</w:t>
            </w:r>
            <w:proofErr w:type="spellEnd"/>
            <w:r>
              <w:t xml:space="preserve"> – instrukcje.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5482ABF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1C438A1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obsłudze urządzeń. Opisuje czynności, ludzi, przedmioty, miejsca, zjawiska oraz doświadczenia z przeszłości i teraźniejszości, wyraża emocje, wyraża i uzasadnia opinie, przedstawia fakty z teraźniejszości.</w:t>
            </w:r>
          </w:p>
          <w:p w:rsidR="008625D7" w:rsidP="008625D7" w:rsidRDefault="008625D7" w14:paraId="5B6836A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opinie.</w:t>
            </w:r>
          </w:p>
          <w:p w:rsidRPr="00674D6E" w:rsidR="008625D7" w:rsidP="008625D7" w:rsidRDefault="008625D7" w14:paraId="3D016A1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998D9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I.12; II.1, II.5; IV.1, IV.2, IV.3, IV.6, IV.7; VI.2, VI.3, VI.4;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ABA9A5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76-77</w:t>
            </w:r>
          </w:p>
          <w:p w:rsidR="008625D7" w:rsidP="008625D7" w:rsidRDefault="008625D7" w14:paraId="2D2124E2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92-93</w:t>
            </w:r>
          </w:p>
          <w:p w:rsidR="008625D7" w:rsidP="008625D7" w:rsidRDefault="008625D7" w14:paraId="0A761461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76-77</w:t>
            </w:r>
          </w:p>
          <w:p w:rsidRPr="00674D6E" w:rsidR="008625D7" w:rsidP="008625D7" w:rsidRDefault="008625D7" w14:paraId="48D3F40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4A61C2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8E52AA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6C67955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2D10F5D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Passive</w:t>
            </w:r>
            <w:proofErr w:type="spellEnd"/>
            <w:r w:rsidRPr="009938B4">
              <w:rPr>
                <w:i/>
                <w:iCs/>
              </w:rPr>
              <w:t xml:space="preserve"> Voice</w:t>
            </w:r>
            <w:r>
              <w:t>. Strona bierna.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BDEF718" wp14:textId="5AB06C6B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Nauka i technika – wynalazki</w:t>
            </w:r>
            <w:r w:rsidR="0F74E06D">
              <w:rPr/>
              <w:t>, obsługa urządzeń, nauki ścisłe i przyrodnicze.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BE952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Strona bierna – w czasach </w:t>
            </w:r>
            <w:proofErr w:type="spellStart"/>
            <w:r w:rsidRPr="009938B4">
              <w:rPr>
                <w:i/>
                <w:iCs/>
              </w:rPr>
              <w:t>Present</w:t>
            </w:r>
            <w:proofErr w:type="spellEnd"/>
            <w:r w:rsidRPr="009938B4">
              <w:rPr>
                <w:i/>
                <w:iCs/>
              </w:rPr>
              <w:t xml:space="preserve"> Simple</w:t>
            </w:r>
            <w:r>
              <w:t xml:space="preserve"> i </w:t>
            </w:r>
            <w:r w:rsidRPr="009938B4">
              <w:rPr>
                <w:i/>
                <w:iCs/>
              </w:rPr>
              <w:t>Past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0C58B2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6D3738C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5273F91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778E5F3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CBD619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606204C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78</w:t>
            </w:r>
          </w:p>
          <w:p w:rsidR="008625D7" w:rsidP="008625D7" w:rsidRDefault="008625D7" w14:paraId="1698008A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94-96</w:t>
            </w:r>
          </w:p>
          <w:p w:rsidR="008625D7" w:rsidP="008625D7" w:rsidRDefault="008625D7" w14:paraId="706E076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78</w:t>
            </w:r>
          </w:p>
          <w:p w:rsidRPr="00674D6E" w:rsidR="008625D7" w:rsidP="008625D7" w:rsidRDefault="008625D7" w14:paraId="222CCC4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EDB9264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89FD39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85206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1A52C2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 xml:space="preserve">Inventions that changed the world. </w:t>
            </w:r>
            <w:r w:rsidRPr="009938B4">
              <w:rPr>
                <w:i/>
                <w:iCs/>
              </w:rPr>
              <w:t xml:space="preserve">Reading and </w:t>
            </w:r>
            <w:proofErr w:type="spellStart"/>
            <w:r w:rsidRPr="009938B4">
              <w:rPr>
                <w:i/>
                <w:iCs/>
              </w:rPr>
              <w:t>listening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comprehension</w:t>
            </w:r>
            <w:proofErr w:type="spellEnd"/>
            <w:r w:rsidRPr="009938B4">
              <w:rPr>
                <w:i/>
                <w:iCs/>
              </w:rPr>
              <w:t>.</w:t>
            </w:r>
            <w:r>
              <w:t xml:space="preserve"> Wynalazki, które zmieniły świat. Ćwiczenia doskonalące słuchanie i czytanie.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3E73F8" wp14:textId="06E76906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Nauka i technika – wynalazki</w:t>
            </w:r>
            <w:r w:rsidR="0F74E06D">
              <w:rPr/>
              <w:t>, obsługa urządzeń, nauki ścisłe i przyrodnicze, nowe technologie, bezpieczeństwo w sieci.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41E32C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Strona bierna – w czasach </w:t>
            </w:r>
            <w:proofErr w:type="spellStart"/>
            <w:r w:rsidRPr="009938B4">
              <w:rPr>
                <w:i/>
                <w:iCs/>
              </w:rPr>
              <w:t>Present</w:t>
            </w:r>
            <w:proofErr w:type="spellEnd"/>
            <w:r w:rsidRPr="009938B4">
              <w:rPr>
                <w:i/>
                <w:iCs/>
              </w:rPr>
              <w:t xml:space="preserve"> Simple</w:t>
            </w:r>
            <w:r>
              <w:t xml:space="preserve"> i </w:t>
            </w:r>
            <w:r w:rsidRPr="009938B4">
              <w:rPr>
                <w:i/>
                <w:iCs/>
              </w:rPr>
              <w:t>Past Simple.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FBD0BE2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informacje. Uczeń rozpoznaje związki pomiędzy poszczególnymi częściami tekstu oraz określa główną myśl wypowiedzi.</w:t>
            </w:r>
          </w:p>
          <w:p w:rsidR="008625D7" w:rsidP="008625D7" w:rsidRDefault="008625D7" w14:paraId="27C89CEC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02EDB0F1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390553C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F767F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I.12; II.1, II.2, II.5; III.4, III.5; IV.1, IV.2, IV.3, IV.5, IV.6; VI.2, VI.3, VI.4, VI.5; VIII.1,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E8E2B8E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79-80</w:t>
            </w:r>
          </w:p>
          <w:p w:rsidR="008625D7" w:rsidP="008625D7" w:rsidRDefault="008625D7" w14:paraId="032731D3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97</w:t>
            </w:r>
          </w:p>
          <w:p w:rsidR="008625D7" w:rsidP="008625D7" w:rsidRDefault="008625D7" w14:paraId="633188B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79-80</w:t>
            </w:r>
          </w:p>
          <w:p w:rsidRPr="00674D6E" w:rsidR="008625D7" w:rsidP="008625D7" w:rsidRDefault="008625D7" w14:paraId="7BFC34A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671349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4368C0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3394E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3313E8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 xml:space="preserve">Asking for and offering help. </w:t>
            </w:r>
            <w:proofErr w:type="spellStart"/>
            <w:r w:rsidRPr="009938B4">
              <w:rPr>
                <w:i/>
                <w:iCs/>
              </w:rPr>
              <w:t>Speaking</w:t>
            </w:r>
            <w:proofErr w:type="spellEnd"/>
            <w:r w:rsidRPr="009938B4">
              <w:rPr>
                <w:i/>
                <w:iCs/>
              </w:rPr>
              <w:t xml:space="preserve"> and </w:t>
            </w:r>
            <w:proofErr w:type="spellStart"/>
            <w:r w:rsidRPr="009938B4">
              <w:rPr>
                <w:i/>
                <w:iCs/>
              </w:rPr>
              <w:t>writing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practice</w:t>
            </w:r>
            <w:proofErr w:type="spellEnd"/>
            <w:r w:rsidRPr="009938B4">
              <w:rPr>
                <w:i/>
                <w:iCs/>
              </w:rPr>
              <w:t>.</w:t>
            </w:r>
            <w:r>
              <w:t xml:space="preserve"> Proszenie o pomoc i oferowanie pomocy. Ćwiczenia w mówieniu i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1D386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 – obsługa urządzeń, nowe technologie, bezpieczeństwo w sieci. Prośba o pomoc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0403B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Czasowniki modalne (wyrażanie prośby).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B959D65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informacje.</w:t>
            </w:r>
          </w:p>
          <w:p w:rsidR="008625D7" w:rsidP="008625D7" w:rsidRDefault="008625D7" w14:paraId="1B30B83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938B4" w:rsidR="009938B4">
              <w:t>przedstawia intencje, nadzieje, marzenia i plany na przyszłość, wyraża uczucia.</w:t>
            </w:r>
          </w:p>
          <w:p w:rsidR="008625D7" w:rsidP="008625D7" w:rsidRDefault="008625D7" w14:paraId="4FD8AB71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 i intencje, przedstawia opinie innych osób, wyraża uczucia i emocje, wyraża prośbę oraz zgodę lub odmowę spełnienia prośby.</w:t>
            </w:r>
          </w:p>
          <w:p w:rsidRPr="00674D6E" w:rsidR="008625D7" w:rsidP="008625D7" w:rsidRDefault="008625D7" w14:paraId="541711D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zawarte w materiałach wizualnych.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EB606F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I.12; II.1, II.5; III.4; IV.1, IV.2, IV.3, IV.6; V.1, V.4, V.7; VI.2, VI.3, VI.4, VI.12; VII.3, VII.5, VII.12, VII.13;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25E75A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81-82</w:t>
            </w:r>
          </w:p>
          <w:p w:rsidR="008625D7" w:rsidP="008625D7" w:rsidRDefault="008625D7" w14:paraId="2674EDF4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98</w:t>
            </w:r>
          </w:p>
          <w:p w:rsidR="008625D7" w:rsidP="008625D7" w:rsidRDefault="008625D7" w14:paraId="726E41A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81-82</w:t>
            </w:r>
          </w:p>
          <w:p w:rsidRPr="00674D6E" w:rsidR="008625D7" w:rsidP="008625D7" w:rsidRDefault="008625D7" w14:paraId="2CA4ECA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4710B4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86189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6A8D1F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918F11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938B4">
              <w:rPr>
                <w:i/>
                <w:iCs/>
              </w:rPr>
              <w:t>Revision</w:t>
            </w:r>
            <w:proofErr w:type="spellEnd"/>
            <w:r w:rsidRPr="009938B4">
              <w:rPr>
                <w:i/>
                <w:iCs/>
              </w:rPr>
              <w:t xml:space="preserve"> 9.</w:t>
            </w:r>
            <w:r>
              <w:t xml:space="preserve"> Powtórzenie materiału z rozdziału 9.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F7F21DA" wp14:textId="47AC5454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 xml:space="preserve">Nauka i technika – dziedziny nauki, naukowcy, </w:t>
            </w:r>
            <w:r w:rsidR="56ACC6E5">
              <w:rPr/>
              <w:t>wynalazki, obsługa</w:t>
            </w:r>
            <w:r w:rsidR="0F74E06D">
              <w:rPr/>
              <w:t xml:space="preserve"> urządzeń, nauki ścisłe i przyrodnicze, bezpieczeństwo w sieci.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D3B03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Strona bierna – w czasach </w:t>
            </w:r>
            <w:proofErr w:type="spellStart"/>
            <w:r w:rsidRPr="009938B4">
              <w:rPr>
                <w:i/>
                <w:iCs/>
              </w:rPr>
              <w:t>Present</w:t>
            </w:r>
            <w:proofErr w:type="spellEnd"/>
            <w:r w:rsidRPr="009938B4">
              <w:rPr>
                <w:i/>
                <w:iCs/>
              </w:rPr>
              <w:t xml:space="preserve"> Simple</w:t>
            </w:r>
            <w:r>
              <w:t xml:space="preserve"> i </w:t>
            </w:r>
            <w:r w:rsidRPr="009938B4">
              <w:rPr>
                <w:i/>
                <w:iCs/>
              </w:rPr>
              <w:t xml:space="preserve">Past Simple, </w:t>
            </w:r>
            <w:r>
              <w:t>czasowniki modalne (wyrażanie prośby).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7C550E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269E1909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4D5283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stosuje zwroty i formy grzecznościowe, wyraża prośbę oraz zgodę lub odmowę spełnienia prośby, proponuje, przyjmuje i odrzuca propozycje.</w:t>
            </w:r>
          </w:p>
          <w:p w:rsidRPr="00674D6E" w:rsidR="008625D7" w:rsidP="008625D7" w:rsidRDefault="008625D7" w14:paraId="66D9BA5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BBD652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I.12; III.4, III.5; VI.2, VI.8, VI.12, VI.14;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2D22F2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83</w:t>
            </w:r>
          </w:p>
          <w:p w:rsidR="008625D7" w:rsidP="008625D7" w:rsidRDefault="008625D7" w14:paraId="60E1B922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99</w:t>
            </w:r>
          </w:p>
          <w:p w:rsidR="008625D7" w:rsidP="008625D7" w:rsidRDefault="008625D7" w14:paraId="5F4817E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83</w:t>
            </w:r>
          </w:p>
          <w:p w:rsidRPr="00674D6E" w:rsidR="008625D7" w:rsidP="008625D7" w:rsidRDefault="008625D7" w14:paraId="157D6B2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CC87B9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CBA40D0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12DE71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2F1D6BB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</w:rPr>
              <w:t xml:space="preserve">Sport – </w:t>
            </w:r>
            <w:proofErr w:type="spellStart"/>
            <w:r w:rsidRPr="009938B4">
              <w:rPr>
                <w:i/>
                <w:iCs/>
              </w:rPr>
              <w:t>vocabulary</w:t>
            </w:r>
            <w:proofErr w:type="spellEnd"/>
            <w:r w:rsidRPr="009938B4">
              <w:rPr>
                <w:i/>
                <w:iCs/>
              </w:rPr>
              <w:t xml:space="preserve"> </w:t>
            </w:r>
            <w:proofErr w:type="spellStart"/>
            <w:r w:rsidRPr="009938B4">
              <w:rPr>
                <w:i/>
                <w:iCs/>
              </w:rPr>
              <w:t>exercises</w:t>
            </w:r>
            <w:proofErr w:type="spellEnd"/>
            <w:r w:rsidRPr="009938B4">
              <w:rPr>
                <w:i/>
                <w:iCs/>
              </w:rPr>
              <w:t>.</w:t>
            </w:r>
            <w:r>
              <w:t xml:space="preserve"> Sport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83029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współzawodnictwo, kondycja fizyczna.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B59E1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050B970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6DA5A35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sportach, sprzęcie sportowym, kibicowaniu, zachowaniu dobrej kondycji fizycznej. Opisuje czynności, ludzi, przedmioty, miejsca, zjawiska oraz doświadczenia z przeszłości i teraźniejszości, wyraża emocje, wyraża i uzasadnia opinie.</w:t>
            </w:r>
          </w:p>
          <w:p w:rsidR="008625D7" w:rsidP="008625D7" w:rsidRDefault="008625D7" w14:paraId="21470D5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wyraża upodobania, intencje, pragnienia, uczucia i emocje.</w:t>
            </w:r>
          </w:p>
          <w:p w:rsidRPr="00674D6E" w:rsidR="008625D7" w:rsidP="008625D7" w:rsidRDefault="008625D7" w14:paraId="12F4C68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4C461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II.1, II.5; IV.1, IV.2, IV.6, IV.7; VI.2, VI.3, VI.4, VI.5, VI.13;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13FC7D2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84-85</w:t>
            </w:r>
          </w:p>
          <w:p w:rsidR="008625D7" w:rsidP="008625D7" w:rsidRDefault="008625D7" w14:paraId="6438DAF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100-101</w:t>
            </w:r>
          </w:p>
          <w:p w:rsidR="008625D7" w:rsidP="008625D7" w:rsidRDefault="008625D7" w14:paraId="778D2D44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84-85</w:t>
            </w:r>
          </w:p>
          <w:p w:rsidRPr="00674D6E" w:rsidR="008625D7" w:rsidP="008625D7" w:rsidRDefault="008625D7" w14:paraId="79E427E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24338CD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B008B9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A72B6AB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8E5C3A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Talking about past events – Past Perfect.</w:t>
            </w:r>
            <w:r w:rsidRPr="008625D7">
              <w:rPr>
                <w:lang w:val="en-US"/>
              </w:rPr>
              <w:t xml:space="preserve"> </w:t>
            </w:r>
            <w:r>
              <w:t xml:space="preserve">Relacjonowanie przeszłości – czas </w:t>
            </w:r>
            <w:r w:rsidRPr="009938B4">
              <w:rPr>
                <w:i/>
                <w:iCs/>
              </w:rPr>
              <w:t>Past Perfect.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F89432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współzawodnictwo, kondycja fizyczna.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B6AB2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r w:rsidRPr="009938B4">
              <w:rPr>
                <w:i/>
                <w:iCs/>
              </w:rPr>
              <w:t>Past Perfect.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71AAB4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1F5E3EEF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EA6B3E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3756534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80EF2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9AF25C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86</w:t>
            </w:r>
          </w:p>
          <w:p w:rsidR="008625D7" w:rsidP="008625D7" w:rsidRDefault="008625D7" w14:paraId="31F8E22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102-104</w:t>
            </w:r>
          </w:p>
          <w:p w:rsidR="008625D7" w:rsidP="008625D7" w:rsidRDefault="008625D7" w14:paraId="2E70D312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86</w:t>
            </w:r>
          </w:p>
          <w:p w:rsidRPr="00674D6E" w:rsidR="008625D7" w:rsidP="008625D7" w:rsidRDefault="008625D7" w14:paraId="566C1BC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454DF7E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F6FB1E0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15690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6807A2A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938B4">
              <w:rPr>
                <w:i/>
                <w:iCs/>
                <w:lang w:val="en-US"/>
              </w:rPr>
              <w:t>Team and individual sports. Reading and listening comprehension.</w:t>
            </w:r>
            <w:r w:rsidRPr="008625D7">
              <w:rPr>
                <w:lang w:val="en-US"/>
              </w:rPr>
              <w:t xml:space="preserve"> </w:t>
            </w:r>
            <w:r>
              <w:t>Sporty drużynowe i indywidualne.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42F6FF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współzawodnictwo, kondycja fizyczna.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A7A652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1E3F52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określa główną myśl wypowiedzi.</w:t>
            </w:r>
          </w:p>
          <w:p w:rsidR="008625D7" w:rsidP="008625D7" w:rsidRDefault="008625D7" w14:paraId="78FC5667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938B4" w:rsidR="009938B4">
              <w:t>przyszłość.</w:t>
            </w:r>
          </w:p>
          <w:p w:rsidR="008625D7" w:rsidP="008625D7" w:rsidRDefault="008625D7" w14:paraId="48EC525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42F1763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EEEFA5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II.1, II.2, II.5; III.4; IV.1, IV.2, IV.3, IV.5, IV.6; VI.2, VI.3, VI.4, VI.5; VIII.1,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DF754FF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87-88</w:t>
            </w:r>
          </w:p>
          <w:p w:rsidR="008625D7" w:rsidP="008625D7" w:rsidRDefault="008625D7" w14:paraId="4D1A019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105</w:t>
            </w:r>
          </w:p>
          <w:p w:rsidR="008625D7" w:rsidP="008625D7" w:rsidRDefault="008625D7" w14:paraId="39BA1E29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87-88</w:t>
            </w:r>
          </w:p>
          <w:p w:rsidRPr="00674D6E" w:rsidR="008625D7" w:rsidP="008625D7" w:rsidRDefault="008625D7" w14:paraId="1DB36F4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112529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68EBB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D5B89E3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0368FC0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i w:val="1"/>
                <w:iCs w:val="1"/>
                <w:lang w:val="en-US"/>
              </w:rPr>
              <w:t xml:space="preserve">Describing past events and </w:t>
            </w:r>
            <w:r w:rsidRPr="3E39E5F1" w:rsidR="008625D7">
              <w:rPr>
                <w:i w:val="1"/>
                <w:iCs w:val="1"/>
                <w:lang w:val="en-US"/>
              </w:rPr>
              <w:t>offering</w:t>
            </w:r>
            <w:r w:rsidRPr="3E39E5F1" w:rsidR="008625D7">
              <w:rPr>
                <w:i w:val="1"/>
                <w:iCs w:val="1"/>
                <w:lang w:val="en-US"/>
              </w:rPr>
              <w:t xml:space="preserve">. </w:t>
            </w:r>
            <w:r w:rsidRPr="3E39E5F1" w:rsidR="008625D7">
              <w:rPr>
                <w:i w:val="1"/>
                <w:iCs w:val="1"/>
              </w:rPr>
              <w:t>Speaking</w:t>
            </w:r>
            <w:r w:rsidRPr="3E39E5F1" w:rsidR="008625D7">
              <w:rPr>
                <w:i w:val="1"/>
                <w:iCs w:val="1"/>
              </w:rPr>
              <w:t xml:space="preserve"> and </w:t>
            </w:r>
            <w:r w:rsidRPr="3E39E5F1" w:rsidR="008625D7">
              <w:rPr>
                <w:i w:val="1"/>
                <w:iCs w:val="1"/>
              </w:rPr>
              <w:t>writing</w:t>
            </w:r>
            <w:r w:rsidRPr="3E39E5F1" w:rsidR="008625D7">
              <w:rPr>
                <w:i w:val="1"/>
                <w:iCs w:val="1"/>
              </w:rPr>
              <w:t xml:space="preserve"> </w:t>
            </w:r>
            <w:r w:rsidRPr="3E39E5F1" w:rsidR="008625D7">
              <w:rPr>
                <w:i w:val="1"/>
                <w:iCs w:val="1"/>
              </w:rPr>
              <w:t>practice</w:t>
            </w:r>
            <w:r w:rsidRPr="3E39E5F1" w:rsidR="008625D7">
              <w:rPr>
                <w:i w:val="1"/>
                <w:iCs w:val="1"/>
              </w:rPr>
              <w:t>.</w:t>
            </w:r>
            <w:r w:rsidR="008625D7">
              <w:rPr/>
              <w:t xml:space="preserve"> Relacjonowanie przeszłości i proponowanie. Ćwiczenia w mówieniu i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7780F2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współzawodnictwo, kondycja fizyczna. Opis wydarzenia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2EAF286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Czasy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przeszłe</w:t>
            </w:r>
            <w:proofErr w:type="spellEnd"/>
            <w:r w:rsidRPr="008625D7">
              <w:rPr>
                <w:lang w:val="en-US"/>
              </w:rPr>
              <w:t xml:space="preserve">: </w:t>
            </w:r>
            <w:r w:rsidRPr="009938B4">
              <w:rPr>
                <w:i/>
                <w:iCs/>
                <w:lang w:val="en-US"/>
              </w:rPr>
              <w:t>Past Simple, Past Continuous, Past Perfect.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C1D92C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informacje, rozpoznaje związki pomiędzy poszczególnymi częściami tekstu.</w:t>
            </w:r>
          </w:p>
          <w:p w:rsidR="008625D7" w:rsidP="008625D7" w:rsidRDefault="008625D7" w14:paraId="1B395D67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11C3F" w:rsidR="00911C3F">
              <w:t>przedstawia intencje, nadzieje, marzenia i plany na przyszłość, wyraża uczucia.</w:t>
            </w:r>
          </w:p>
          <w:p w:rsidR="008625D7" w:rsidP="008625D7" w:rsidRDefault="008625D7" w14:paraId="648AABF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emocje.</w:t>
            </w:r>
          </w:p>
          <w:p w:rsidRPr="00674D6E" w:rsidR="008625D7" w:rsidP="008625D7" w:rsidRDefault="008625D7" w14:paraId="18EAB06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A2C79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II.1, II.5; III.4, III.5; IV.1, IV.2, IV.3, IV.6; V.1, V.4, V.7; VI.2, VI.3, VI.4; VII.3,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928E79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89-90</w:t>
            </w:r>
          </w:p>
          <w:p w:rsidR="008625D7" w:rsidP="008625D7" w:rsidRDefault="008625D7" w14:paraId="60A851E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106</w:t>
            </w:r>
          </w:p>
          <w:p w:rsidR="008625D7" w:rsidP="008625D7" w:rsidRDefault="008625D7" w14:paraId="0E66BE7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89-90</w:t>
            </w:r>
          </w:p>
          <w:p w:rsidRPr="00674D6E" w:rsidR="008625D7" w:rsidP="008625D7" w:rsidRDefault="008625D7" w14:paraId="28D1782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81B007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E3165D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2213A28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54299CF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Revision</w:t>
            </w:r>
            <w:proofErr w:type="spellEnd"/>
            <w:r w:rsidRPr="00911C3F">
              <w:rPr>
                <w:i/>
                <w:iCs/>
              </w:rPr>
              <w:t xml:space="preserve"> 10.</w:t>
            </w:r>
            <w:r>
              <w:t xml:space="preserve"> Powtórzenie materiału z rozdziału 10.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31872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współzawodnictwo, kondycja fizyczna.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EA0D67E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Czasy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przeszłe</w:t>
            </w:r>
            <w:proofErr w:type="spellEnd"/>
            <w:r w:rsidRPr="008625D7">
              <w:rPr>
                <w:lang w:val="en-US"/>
              </w:rPr>
              <w:t xml:space="preserve">: </w:t>
            </w:r>
            <w:r w:rsidRPr="00911C3F">
              <w:rPr>
                <w:i/>
                <w:iCs/>
                <w:lang w:val="en-US"/>
              </w:rPr>
              <w:t>Past Simple, Past Continuous, Past Perfect</w:t>
            </w:r>
            <w:r w:rsidRPr="008625D7">
              <w:rPr>
                <w:lang w:val="en-US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A11561C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1E24E06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552A80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proponuje, przyjmuje i odrzuca propozycje.</w:t>
            </w:r>
          </w:p>
          <w:p w:rsidRPr="00674D6E" w:rsidR="008625D7" w:rsidP="008625D7" w:rsidRDefault="008625D7" w14:paraId="09ED2B0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E6B2F8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III.4, III.5; VI.2, VI.3, VI.5, VI.8;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AB2CF7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91</w:t>
            </w:r>
          </w:p>
          <w:p w:rsidR="008625D7" w:rsidP="008625D7" w:rsidRDefault="008625D7" w14:paraId="5C4618C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107</w:t>
            </w:r>
          </w:p>
          <w:p w:rsidR="008625D7" w:rsidP="008625D7" w:rsidRDefault="008625D7" w14:paraId="2BAD1C0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91</w:t>
            </w:r>
          </w:p>
          <w:p w:rsidRPr="00674D6E" w:rsidR="008625D7" w:rsidP="008625D7" w:rsidRDefault="008625D7" w14:paraId="5D86C63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D03026F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F8A58D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410E1C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1F7BC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Unusual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sports</w:t>
            </w:r>
            <w:proofErr w:type="spellEnd"/>
            <w:r w:rsidRPr="00911C3F">
              <w:rPr>
                <w:i/>
                <w:iCs/>
              </w:rPr>
              <w:t>.</w:t>
            </w:r>
            <w:r>
              <w:t xml:space="preserve"> Niezwykłe sporty.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3A24D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Sport – dyscypliny, sprzęt sportowy, ludzie w sporcie, miejsca, współzawodnictwo.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29E47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DD68DFF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4DB2E01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sportach i niezwykłych rozgrywkach sportowych, wyraża i uzasadnia swoje opinie, opisuje upodobania.</w:t>
            </w:r>
          </w:p>
          <w:p w:rsidR="008625D7" w:rsidP="008625D7" w:rsidRDefault="008625D7" w14:paraId="1F04F42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1C70DF9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angielskim. Uczeń współdziała w grupie, korzysta ze źródeł informacji w języku obcym, również z pomocą technologii </w:t>
            </w:r>
            <w:r w:rsidRPr="00911C3F" w:rsidR="00911C3F">
              <w:t>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2E0A84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I.10; II.1, II.5; III.4; IV.1, IV.5, IV.6; VI.2, VI.3, VI.4, VI.5; VIII.1, VIII.2; IX.1; X; XI; XII; XIII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7FB1357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92-93</w:t>
            </w:r>
          </w:p>
          <w:p w:rsidR="008625D7" w:rsidP="008625D7" w:rsidRDefault="008625D7" w14:paraId="2C853457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26A4A5B0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92-93</w:t>
            </w:r>
          </w:p>
          <w:p w:rsidRPr="00674D6E" w:rsidR="008625D7" w:rsidP="008625D7" w:rsidRDefault="008625D7" w14:paraId="5380F02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17563B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2760AF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E9D3F2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076E263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i w:val="1"/>
                <w:iCs w:val="1"/>
                <w:lang w:val="en-US"/>
              </w:rPr>
              <w:t xml:space="preserve">Jobs and </w:t>
            </w:r>
            <w:r w:rsidRPr="3E39E5F1" w:rsidR="008625D7">
              <w:rPr>
                <w:i w:val="1"/>
                <w:iCs w:val="1"/>
                <w:lang w:val="en-US"/>
              </w:rPr>
              <w:t>work places</w:t>
            </w:r>
            <w:r w:rsidRPr="3E39E5F1" w:rsidR="008625D7">
              <w:rPr>
                <w:i w:val="1"/>
                <w:iCs w:val="1"/>
                <w:lang w:val="en-US"/>
              </w:rPr>
              <w:t xml:space="preserve"> – vocabulary practice</w:t>
            </w:r>
            <w:r w:rsidRPr="3E39E5F1" w:rsidR="008625D7">
              <w:rPr>
                <w:lang w:val="en-US"/>
              </w:rPr>
              <w:t xml:space="preserve">. </w:t>
            </w:r>
            <w:r w:rsidR="008625D7">
              <w:rPr/>
              <w:t>Zawody i miejsca pracy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FE6FD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pracy, ludzie w pracy, zarobki, czynności związane z wykonywaniem zawodu.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CB58A7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opisywania przyzwyczajeń i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998C924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5BF1CD00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pracy i jej aspektach. Opisuje czynności, ludzi, przedmioty, miejsca, zjawiska oraz doświadczenia z przeszłości i teraźniejszości, uzasadnia opinie.</w:t>
            </w:r>
          </w:p>
          <w:p w:rsidR="008625D7" w:rsidP="008625D7" w:rsidRDefault="008625D7" w14:paraId="1C12D25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zgadza się lub nie zgadza z opiniami.</w:t>
            </w:r>
          </w:p>
          <w:p w:rsidRPr="00674D6E" w:rsidR="008625D7" w:rsidP="008625D7" w:rsidRDefault="008625D7" w14:paraId="39B1906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F07604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I.4; II.1, II.5; IV.1, IV.2, IV.6; VI.2, VI.3, VI.4;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2BF0AB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94-95</w:t>
            </w:r>
          </w:p>
          <w:p w:rsidR="008625D7" w:rsidP="008625D7" w:rsidRDefault="008625D7" w14:paraId="57B8EB2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112-113</w:t>
            </w:r>
          </w:p>
          <w:p w:rsidR="008625D7" w:rsidP="008625D7" w:rsidRDefault="008625D7" w14:paraId="7239984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94-95</w:t>
            </w:r>
          </w:p>
          <w:p w:rsidRPr="00674D6E" w:rsidR="008625D7" w:rsidP="008625D7" w:rsidRDefault="008625D7" w14:paraId="3F8C8A5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FDEC03F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E7A8A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B852865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D39CEF6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Indirect questions and reported speech</w:t>
            </w:r>
            <w:r w:rsidRPr="008625D7">
              <w:rPr>
                <w:lang w:val="en-US"/>
              </w:rPr>
              <w:t xml:space="preserve">. </w:t>
            </w:r>
            <w:r>
              <w:t>Pytania pośrednie i mowa zależna.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C2B9B3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pracy, ludzie w pracy, zarobki, czynności związane z wykonywaniem zawodu, rozmowa kwalifikacyjna.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7321F4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Pytania pośrednie i mowa zależna.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5ED7417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58E94564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332122F5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się z opiniami.</w:t>
            </w:r>
          </w:p>
          <w:p w:rsidRPr="00674D6E" w:rsidR="008625D7" w:rsidP="008625D7" w:rsidRDefault="008625D7" w14:paraId="6E37D2B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734CDC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I.4; II.1, II.5; III.4; VI.2, VI.3, VI.4;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017813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96</w:t>
            </w:r>
          </w:p>
          <w:p w:rsidR="008625D7" w:rsidP="008625D7" w:rsidRDefault="008625D7" w14:paraId="6FC174A6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114-116</w:t>
            </w:r>
          </w:p>
          <w:p w:rsidR="008625D7" w:rsidP="008625D7" w:rsidRDefault="008625D7" w14:paraId="034DE569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96</w:t>
            </w:r>
          </w:p>
          <w:p w:rsidRPr="00674D6E" w:rsidR="008625D7" w:rsidP="008625D7" w:rsidRDefault="008625D7" w14:paraId="3CEEED3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060B26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E55690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01CA6A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0F8A6AA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People at work. Reading and listening comprehension.</w:t>
            </w:r>
            <w:r w:rsidRPr="008625D7">
              <w:rPr>
                <w:lang w:val="en-US"/>
              </w:rPr>
              <w:t xml:space="preserve"> </w:t>
            </w:r>
            <w:r>
              <w:t>Praca i ludzie. Ćwiczenia doskonalące słuchanie i czytanie.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E50358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pracy, ludzie w pracy, zarobki, czynności związane z wykonywaniem zawodu.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F8BB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Pytania pośrednie i mowa zależna. 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68CA33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 oraz określa główną myśl fragmentu tekstu.</w:t>
            </w:r>
          </w:p>
          <w:p w:rsidR="008625D7" w:rsidP="008625D7" w:rsidRDefault="008625D7" w14:paraId="1233DDE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11C3F" w:rsidR="00911C3F">
              <w:t>przyszłość.</w:t>
            </w:r>
          </w:p>
          <w:p w:rsidR="008625D7" w:rsidP="008625D7" w:rsidRDefault="008625D7" w14:paraId="709DC182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60B6D3E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polskim oraz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749D0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I.4; II.1, II.5; III.1, III.4; IV.1, IV.2, IV.3,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A7D4A53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97-98</w:t>
            </w:r>
          </w:p>
          <w:p w:rsidR="008625D7" w:rsidP="008625D7" w:rsidRDefault="008625D7" w14:paraId="104749CC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117</w:t>
            </w:r>
          </w:p>
          <w:p w:rsidR="008625D7" w:rsidP="008625D7" w:rsidRDefault="008625D7" w14:paraId="3C93F88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97-98</w:t>
            </w:r>
          </w:p>
          <w:p w:rsidRPr="00674D6E" w:rsidR="008625D7" w:rsidP="008625D7" w:rsidRDefault="008625D7" w14:paraId="42F19EF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06FC5FB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74B121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E596B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E52DFE5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 xml:space="preserve">Dream jobs – speaking and writing practice. </w:t>
            </w:r>
            <w:r>
              <w:t>Wymarzony zawód – ćwiczenia w mówieniu i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BB10BC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pracy, ludzie w pracy, zarobki, czynności związane z wykonywaniem zawodu, rozmowa kwalifikacyjna. Plany na przyszłość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8876C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przyszłe i konstrukcje do wyrażania planów i intencji.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A2F074C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informacje.</w:t>
            </w:r>
          </w:p>
          <w:p w:rsidR="008625D7" w:rsidP="008625D7" w:rsidRDefault="008625D7" w14:paraId="3C5098A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11C3F" w:rsidR="00911C3F">
              <w:t>przedstawia opinie innych osób, wyraża uczucia i emocje.</w:t>
            </w:r>
          </w:p>
          <w:p w:rsidR="008625D7" w:rsidP="008625D7" w:rsidRDefault="008625D7" w14:paraId="79A83ED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uczucia i emocje.</w:t>
            </w:r>
          </w:p>
          <w:p w:rsidRPr="00674D6E" w:rsidR="008625D7" w:rsidP="008625D7" w:rsidRDefault="008625D7" w14:paraId="5088641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wyraża swoje upodobania, intencje i pragnienia.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2455F0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I.4; II.1, II.5; III.4; IV.1, IV.2, IV.3, IV.6; V.1, V.4, V.7; VI.2, VI.3, VI.4; VII.3, VII.5, VII.13;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F7A7F4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99-100</w:t>
            </w:r>
          </w:p>
          <w:p w:rsidR="008625D7" w:rsidP="008625D7" w:rsidRDefault="008625D7" w14:paraId="7B04267A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118</w:t>
            </w:r>
          </w:p>
          <w:p w:rsidR="008625D7" w:rsidP="008625D7" w:rsidRDefault="008625D7" w14:paraId="6739159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99-100</w:t>
            </w:r>
          </w:p>
          <w:p w:rsidRPr="00674D6E" w:rsidR="008625D7" w:rsidP="008625D7" w:rsidRDefault="008625D7" w14:paraId="4D85598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C5A1A5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3C3AB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AF3FDB4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89995E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Revision</w:t>
            </w:r>
            <w:proofErr w:type="spellEnd"/>
            <w:r w:rsidRPr="00911C3F">
              <w:rPr>
                <w:i/>
                <w:iCs/>
              </w:rPr>
              <w:t xml:space="preserve"> 11.</w:t>
            </w:r>
            <w:r>
              <w:t xml:space="preserve"> Powtórzenie materiału z rozdziału 11.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89721F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pracy, ludzie w pracy, zarobki, czynności związane z wykonywaniem zawodu, rozmowa kwalifikacyjna.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4641F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Pytania pośrednie i mowa zależna. 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A2A9885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6912733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1E14DE02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wyraża swoje opinie, pyta o opinie, zgadza się lub nie zgadza się z opiniami.</w:t>
            </w:r>
          </w:p>
          <w:p w:rsidRPr="00674D6E" w:rsidR="008625D7" w:rsidP="008625D7" w:rsidRDefault="008625D7" w14:paraId="3EDDF6B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73F453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I.4; III.4, III.5; VI.2, VI.3, VI.4, VI.5;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B8DE28A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101</w:t>
            </w:r>
          </w:p>
          <w:p w:rsidR="008625D7" w:rsidP="008625D7" w:rsidRDefault="008625D7" w14:paraId="287732D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119</w:t>
            </w:r>
          </w:p>
          <w:p w:rsidR="008625D7" w:rsidP="008625D7" w:rsidRDefault="008625D7" w14:paraId="649C446B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101</w:t>
            </w:r>
          </w:p>
          <w:p w:rsidRPr="00674D6E" w:rsidR="008625D7" w:rsidP="008625D7" w:rsidRDefault="008625D7" w14:paraId="6CE2FCB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E8BFF84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C1D53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49F006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1577F0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</w:rPr>
              <w:t xml:space="preserve">Shopping – </w:t>
            </w:r>
            <w:proofErr w:type="spellStart"/>
            <w:r w:rsidRPr="00911C3F">
              <w:rPr>
                <w:i/>
                <w:iCs/>
              </w:rPr>
              <w:t>vocabulary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practice</w:t>
            </w:r>
            <w:proofErr w:type="spellEnd"/>
            <w:r>
              <w:t>. Zakupy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B3347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Zakupy – rodzaje sklepów, w sklepie, kupowanie ubrań, składanie reklamacji, zwrot towarów, usługi.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AA89F8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CCF69D2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5AD6FE15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robieniu zakupów i ulubionych sklepach. Opisuje czynności, ludzi, przedmioty, miejsca, zjawiska oraz doświadczenia z przeszłości i teraźniejszości, uzasadnia opinie.</w:t>
            </w:r>
          </w:p>
          <w:p w:rsidR="008625D7" w:rsidP="008625D7" w:rsidRDefault="008625D7" w14:paraId="6E0216A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wyraża upodobania.</w:t>
            </w:r>
          </w:p>
          <w:p w:rsidRPr="00674D6E" w:rsidR="008625D7" w:rsidP="008625D7" w:rsidRDefault="008625D7" w14:paraId="5EAF211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A371DA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I.7; II.1, II.5; IV.1, IV.2, IV.6; VI.2, VI.3, VI.4, VI.5;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4556A0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102-103</w:t>
            </w:r>
          </w:p>
          <w:p w:rsidR="008625D7" w:rsidP="008625D7" w:rsidRDefault="008625D7" w14:paraId="752AD61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120-121</w:t>
            </w:r>
          </w:p>
          <w:p w:rsidR="008625D7" w:rsidP="008625D7" w:rsidRDefault="008625D7" w14:paraId="2C68AC6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102-103</w:t>
            </w:r>
          </w:p>
          <w:p w:rsidRPr="00674D6E" w:rsidR="008625D7" w:rsidP="008625D7" w:rsidRDefault="008625D7" w14:paraId="6A84B78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2A8011E5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02821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9CEF7D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2719DE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11C3F">
              <w:rPr>
                <w:i/>
                <w:iCs/>
                <w:lang w:val="en-US"/>
              </w:rPr>
              <w:t>Pronouns – one/ones, other, another</w:t>
            </w:r>
            <w:r w:rsidRPr="008625D7">
              <w:rPr>
                <w:lang w:val="en-US"/>
              </w:rPr>
              <w:t xml:space="preserve">. </w:t>
            </w:r>
            <w:proofErr w:type="spellStart"/>
            <w:r w:rsidRPr="008625D7">
              <w:rPr>
                <w:lang w:val="en-US"/>
              </w:rPr>
              <w:t>Zaimki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911C3F">
              <w:rPr>
                <w:i/>
                <w:iCs/>
                <w:lang w:val="en-US"/>
              </w:rPr>
              <w:t>one/ones, other, another.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40694C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Zakupy – rodzaje sklepów, w sklepie, kupowanie ubrań, składanie reklamacji, usługi.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F1FBEB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8625D7">
              <w:rPr>
                <w:lang w:val="en-US"/>
              </w:rPr>
              <w:t>Zaimki</w:t>
            </w:r>
            <w:proofErr w:type="spellEnd"/>
            <w:r w:rsidRPr="008625D7">
              <w:rPr>
                <w:lang w:val="en-US"/>
              </w:rPr>
              <w:t xml:space="preserve"> </w:t>
            </w:r>
            <w:r w:rsidRPr="00911C3F">
              <w:rPr>
                <w:i/>
                <w:iCs/>
                <w:lang w:val="en-US"/>
              </w:rPr>
              <w:t>one/ones, other, another.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07A12F6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221C42B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63A158D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55209DA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polskim.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93DB4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I.7; II.1, II.5; III.4;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A8F58B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104</w:t>
            </w:r>
          </w:p>
          <w:p w:rsidR="008625D7" w:rsidP="008625D7" w:rsidRDefault="008625D7" w14:paraId="2AEAD04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122-124</w:t>
            </w:r>
          </w:p>
          <w:p w:rsidR="008625D7" w:rsidP="008625D7" w:rsidRDefault="008625D7" w14:paraId="40A7A95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104</w:t>
            </w:r>
          </w:p>
          <w:p w:rsidRPr="00674D6E" w:rsidR="008625D7" w:rsidP="008625D7" w:rsidRDefault="008625D7" w14:paraId="3E40803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7FEAC9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5440C04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10FA2C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2907CF6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3E39E5F1" w:rsidR="008625D7">
              <w:rPr>
                <w:i w:val="1"/>
                <w:iCs w:val="1"/>
                <w:lang w:val="en-US"/>
              </w:rPr>
              <w:t>Let's</w:t>
            </w:r>
            <w:r w:rsidRPr="3E39E5F1" w:rsidR="008625D7">
              <w:rPr>
                <w:i w:val="1"/>
                <w:iCs w:val="1"/>
                <w:lang w:val="en-US"/>
              </w:rPr>
              <w:t xml:space="preserve"> go shopping. Reading and listening comprehension.</w:t>
            </w:r>
            <w:r w:rsidRPr="3E39E5F1" w:rsidR="008625D7">
              <w:rPr>
                <w:lang w:val="en-US"/>
              </w:rPr>
              <w:t xml:space="preserve"> </w:t>
            </w:r>
            <w:r w:rsidR="008625D7">
              <w:rPr/>
              <w:t>Idziemy na zakupy.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ECEB86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Zakupy – rodzaje sklepów, w sklepie, kupowanie online, składanie reklamacji, zwrot towarów, usługi, reklama.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F46170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FDAB35C" wp14:textId="2364E52A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Rozumienie wypowiedzi</w:t>
            </w:r>
            <w:r w:rsidR="0F74E06D">
              <w:rPr/>
              <w:t xml:space="preserve">: Uczeń reaguje na polecenia, znajduje w tekście i wypowiedzi określone informacje, </w:t>
            </w:r>
            <w:r w:rsidR="0D86015D">
              <w:rPr/>
              <w:t>rozpoznaje związki między poszczególnymi częściami tekstu</w:t>
            </w:r>
            <w:r w:rsidR="0F74E06D">
              <w:rPr/>
              <w:t>, określa główną myśl tekstu oraz kontekst wypowiedzi.</w:t>
            </w:r>
          </w:p>
          <w:p w:rsidR="008625D7" w:rsidP="008625D7" w:rsidRDefault="008625D7" w14:paraId="04D8579A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11C3F" w:rsidR="00911C3F">
              <w:t>przyszłość.</w:t>
            </w:r>
          </w:p>
          <w:p w:rsidR="008625D7" w:rsidP="008625D7" w:rsidRDefault="008625D7" w14:paraId="443A0C6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40E44A8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5432E0D7" wp14:textId="50A418E2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 xml:space="preserve">I.7; II.1, II.5; III.1, III.3, III.4, </w:t>
            </w:r>
            <w:r w:rsidRPr="3E39E5F1" w:rsidR="0F74E06D">
              <w:rPr>
                <w:lang w:val="en-US"/>
              </w:rPr>
              <w:t>III.</w:t>
            </w:r>
            <w:r w:rsidRPr="3E39E5F1" w:rsidR="3E56132A">
              <w:rPr>
                <w:lang w:val="en-US"/>
              </w:rPr>
              <w:t>5</w:t>
            </w:r>
            <w:r w:rsidRPr="3E39E5F1" w:rsidR="0F74E06D">
              <w:rPr>
                <w:lang w:val="en-US"/>
              </w:rPr>
              <w:t xml:space="preserve">; IV.1, IV.2, IV.3, IV.5, IV.6; VI.2, VI.3, VI.4, VI.5; VIII.1, VIII.2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5C4ECF1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105-106</w:t>
            </w:r>
          </w:p>
          <w:p w:rsidR="008625D7" w:rsidP="008625D7" w:rsidRDefault="008625D7" w14:paraId="4F600A4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125</w:t>
            </w:r>
          </w:p>
          <w:p w:rsidR="008625D7" w:rsidP="008625D7" w:rsidRDefault="008625D7" w14:paraId="28D63C9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105-106</w:t>
            </w:r>
          </w:p>
          <w:p w:rsidRPr="00674D6E" w:rsidR="008625D7" w:rsidP="008625D7" w:rsidRDefault="008625D7" w14:paraId="3ADD6AF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1D19189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6DE38F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A2E6B1E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157249E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Buying and selling. Speaking and writing practice</w:t>
            </w:r>
            <w:r w:rsidRPr="008625D7">
              <w:rPr>
                <w:lang w:val="en-US"/>
              </w:rPr>
              <w:t xml:space="preserve">. </w:t>
            </w:r>
            <w:r>
              <w:t>Kupowanie i sprzedawanie. Ćwiczenia w mówieniu i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8C4709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Zakupy – rodzaje sklepów, w sklepie, kupowanie, sprzedawanie, składanie reklamacji, zwrot towarów, usługi, reklama. Prośba o przysługę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C6FF1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Czasowniki modalne (wyrażanie prośby).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F02AC1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informacje.</w:t>
            </w:r>
          </w:p>
          <w:p w:rsidR="008625D7" w:rsidP="008625D7" w:rsidRDefault="008625D7" w14:paraId="46C5F6F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11C3F" w:rsidR="00911C3F">
              <w:t>przedstawia intencje, nadzieje, marzenia i plany na przyszłość, wyraża uczucia.</w:t>
            </w:r>
          </w:p>
          <w:p w:rsidR="008625D7" w:rsidP="008625D7" w:rsidRDefault="008625D7" w14:paraId="66594C2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innych osób, wyraża prośbę, proponuje, przyjmuje i odrzuca propozycje, prowadzi proste negocjacje w sytuacjach życia codziennego.</w:t>
            </w:r>
          </w:p>
          <w:p w:rsidRPr="00674D6E" w:rsidR="008625D7" w:rsidP="008625D7" w:rsidRDefault="008625D7" w14:paraId="05B5ED1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7B5332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I.7; II.1, II.5; III.4; IV.1, IV.2, IV.3, IV.6; V.1, V.4, V.7; VI.2, VI.3, VI.4, VI.8; VII.3, VII.8, VII.12;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3BA58FC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107-108</w:t>
            </w:r>
          </w:p>
          <w:p w:rsidR="008625D7" w:rsidP="008625D7" w:rsidRDefault="008625D7" w14:paraId="7779E236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126</w:t>
            </w:r>
          </w:p>
          <w:p w:rsidR="008625D7" w:rsidP="008625D7" w:rsidRDefault="008625D7" w14:paraId="06319D4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107-108</w:t>
            </w:r>
          </w:p>
          <w:p w:rsidRPr="00674D6E" w:rsidR="008625D7" w:rsidP="008625D7" w:rsidRDefault="008625D7" w14:paraId="3BAC30D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E123F3D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A19E7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BD88CD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F7D6C49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Revision</w:t>
            </w:r>
            <w:proofErr w:type="spellEnd"/>
            <w:r w:rsidRPr="00911C3F">
              <w:rPr>
                <w:i/>
                <w:iCs/>
              </w:rPr>
              <w:t xml:space="preserve"> 12.</w:t>
            </w:r>
            <w:r>
              <w:t xml:space="preserve"> Powtórzenie materiału z rozdziału 12.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10EB62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Zakupy – rodzaje sklepów, w sklepie, kupowanie, sprzedawanie, składanie reklamacji, zwrot towarów, usługi, reklama.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AB8A3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Czasowniki modalne (wyrażanie prośby). Zaimki </w:t>
            </w:r>
            <w:r w:rsidRPr="00911C3F">
              <w:rPr>
                <w:i/>
                <w:iCs/>
              </w:rPr>
              <w:t>one/</w:t>
            </w:r>
            <w:proofErr w:type="spellStart"/>
            <w:r w:rsidRPr="00911C3F">
              <w:rPr>
                <w:i/>
                <w:iCs/>
              </w:rPr>
              <w:t>ones</w:t>
            </w:r>
            <w:proofErr w:type="spellEnd"/>
            <w:r w:rsidRPr="00911C3F">
              <w:rPr>
                <w:i/>
                <w:iCs/>
              </w:rPr>
              <w:t xml:space="preserve">, </w:t>
            </w:r>
            <w:proofErr w:type="spellStart"/>
            <w:r w:rsidRPr="00911C3F">
              <w:rPr>
                <w:i/>
                <w:iCs/>
              </w:rPr>
              <w:t>other</w:t>
            </w:r>
            <w:proofErr w:type="spellEnd"/>
            <w:r w:rsidRPr="00911C3F">
              <w:rPr>
                <w:i/>
                <w:iCs/>
              </w:rPr>
              <w:t xml:space="preserve">, </w:t>
            </w:r>
            <w:proofErr w:type="spellStart"/>
            <w:r w:rsidRPr="00911C3F">
              <w:rPr>
                <w:i/>
                <w:iCs/>
              </w:rPr>
              <w:t>another</w:t>
            </w:r>
            <w:proofErr w:type="spellEnd"/>
            <w:r>
              <w:t>. Czasy teraźniejsze i przeszłe do opisu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E0259AC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0911F2FA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6C456318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upodobania, intencje i pragnienia, pyta o upodobania, intencje i pragnienia innych osób, proponuje, przyjmuje i odrzuca propozycje, pyta o pozwolenie, udziela i odmawia pozwolenia, wyraża prośbę oraz zgodę lub odmowę spełnienia prośby, stosuje zwroty i formy grzecznościowe.</w:t>
            </w:r>
          </w:p>
          <w:p w:rsidRPr="00674D6E" w:rsidR="008625D7" w:rsidP="008625D7" w:rsidRDefault="008625D7" w14:paraId="44257CA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29FA04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I.7; III.4, III.5; VI.2, VI.3, VI.5, VI.8, VI.10, VI.12, VI.14;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C10992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109</w:t>
            </w:r>
          </w:p>
          <w:p w:rsidR="008625D7" w:rsidP="008625D7" w:rsidRDefault="008625D7" w14:paraId="7E36535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127</w:t>
            </w:r>
          </w:p>
          <w:p w:rsidR="008625D7" w:rsidP="008625D7" w:rsidRDefault="008625D7" w14:paraId="6530B2D4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109</w:t>
            </w:r>
          </w:p>
          <w:p w:rsidRPr="00674D6E" w:rsidR="008625D7" w:rsidP="008625D7" w:rsidRDefault="008625D7" w14:paraId="6860520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5B45D9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B76B5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A3F857A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usługi/</w:t>
            </w:r>
            <w:proofErr w:type="spellStart"/>
            <w:r>
              <w:t>Culture</w:t>
            </w:r>
            <w:proofErr w:type="spellEnd"/>
            <w:r>
              <w:t xml:space="preserve"> &amp; </w:t>
            </w:r>
            <w:proofErr w:type="spellStart"/>
            <w:r>
              <w:t>skills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09035B4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Robots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at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people's</w:t>
            </w:r>
            <w:proofErr w:type="spellEnd"/>
            <w:r w:rsidRPr="00911C3F">
              <w:rPr>
                <w:i/>
                <w:iCs/>
              </w:rPr>
              <w:t xml:space="preserve"> service</w:t>
            </w:r>
            <w:r>
              <w:t>. Roboty na usługach ludzi.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C7C297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rynek pracy. Nauka i technika: roboty i nowe technologie.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F2D5DA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79C9691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informacje, określa główną myśl fragmentu tekstu.</w:t>
            </w:r>
          </w:p>
          <w:p w:rsidR="008625D7" w:rsidP="008625D7" w:rsidRDefault="008625D7" w14:paraId="59BF5FD0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zawodach, w których roboty mogą zastąpić ludzi i o niezwykłych miejscach zakwaterowania w czasie wakacji, wyraża i uzasadnia swoje opinie, opisuje upodobania.</w:t>
            </w:r>
          </w:p>
          <w:p w:rsidR="008625D7" w:rsidP="008625D7" w:rsidRDefault="008625D7" w14:paraId="7FAACBA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upodobania, pragnienia i opinie, pyta o opinie.</w:t>
            </w:r>
          </w:p>
          <w:p w:rsidRPr="00674D6E" w:rsidR="008625D7" w:rsidP="008625D7" w:rsidRDefault="008625D7" w14:paraId="5168B26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angielskim. Uczeń współdziała w grupie, korzysta ze źródeł informacji w języku obcym, </w:t>
            </w:r>
            <w:r w:rsidRPr="00911C3F" w:rsidR="00911C3F">
              <w:t>również z pomocą technologii informacyjno-komunikacyjnych. 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AFE181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I.4, I.12; II.1, II.5; III.4; IV.1, IV.5, IV.6; V.1, V.2, V.3, V.7, V.8; VI.2, VI.3, VI.4, VI.5; VIII.1, VIII.2; IX.1, IX.2; X; XI; XII; XIII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7B62FE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110-111</w:t>
            </w:r>
          </w:p>
          <w:p w:rsidR="008625D7" w:rsidP="008625D7" w:rsidRDefault="008625D7" w14:paraId="55A0B2F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2F32C5A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110-111</w:t>
            </w:r>
          </w:p>
          <w:p w:rsidRPr="00674D6E" w:rsidR="008625D7" w:rsidP="008625D7" w:rsidRDefault="008625D7" w14:paraId="26105B5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1684FA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24139B5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1F238E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656F3EE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Culture</w:t>
            </w:r>
            <w:proofErr w:type="spellEnd"/>
            <w:r w:rsidRPr="00911C3F">
              <w:rPr>
                <w:i/>
                <w:iCs/>
              </w:rPr>
              <w:t xml:space="preserve"> – </w:t>
            </w:r>
            <w:proofErr w:type="spellStart"/>
            <w:r w:rsidRPr="00911C3F">
              <w:rPr>
                <w:i/>
                <w:iCs/>
              </w:rPr>
              <w:t>vocabulary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exercises</w:t>
            </w:r>
            <w:proofErr w:type="spellEnd"/>
            <w:r>
              <w:t>. Kultura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AE3229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pojęcia ogólne, muzyka, literatura, sztuki plastyczne, teatr, film, środki masowego przekazu.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8DF326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 i upodobań.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C8659BE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5C4A5A7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preferencjach muzycznych, filmach, idolach i kreskówkach. Opisuje czynności, ludzi, przedmioty, miejsca, zjawiska oraz doświadczenia z przeszłości i teraźniejszości, uzasadnia opinie.</w:t>
            </w:r>
          </w:p>
          <w:p w:rsidR="008625D7" w:rsidP="008625D7" w:rsidRDefault="008625D7" w14:paraId="0D9B12E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upodobania i opinie, pyta o opinie.</w:t>
            </w:r>
          </w:p>
          <w:p w:rsidRPr="00674D6E" w:rsidR="008625D7" w:rsidP="008625D7" w:rsidRDefault="008625D7" w14:paraId="53EBAF0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7FD547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II.1, II.5; IV.1, IV.2,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A560F4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112-113</w:t>
            </w:r>
          </w:p>
          <w:p w:rsidR="008625D7" w:rsidP="008625D7" w:rsidRDefault="008625D7" w14:paraId="0B856EB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132-133</w:t>
            </w:r>
          </w:p>
          <w:p w:rsidR="008625D7" w:rsidP="008625D7" w:rsidRDefault="008625D7" w14:paraId="2AFAD89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112-113</w:t>
            </w:r>
          </w:p>
          <w:p w:rsidRPr="00674D6E" w:rsidR="008625D7" w:rsidP="008625D7" w:rsidRDefault="008625D7" w14:paraId="15B3EB6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4420CB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87285D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50B9EFA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DA4AF0D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Relative clauses and infinitive clauses of purpose</w:t>
            </w:r>
            <w:r w:rsidRPr="008625D7">
              <w:rPr>
                <w:lang w:val="en-US"/>
              </w:rPr>
              <w:t xml:space="preserve">. </w:t>
            </w:r>
            <w:r>
              <w:t>Zdania przydawkowe i zdania okolicznikowe celu.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151B1C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pojęcia ogólne, muzyka, literatura, sztuki plastyczne, teatr, film, środki masowego przekazu, ludzie kultury.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3D5A8F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Zdania przydawkowe i zdania okolicznikowe celu.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E3651A0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074F8955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20D830A1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4BD8FCF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ED946B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II.1, II.5; III.4; VIII.2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1, 2, 3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E3068CD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114</w:t>
            </w:r>
          </w:p>
          <w:p w:rsidR="008625D7" w:rsidP="008625D7" w:rsidRDefault="008625D7" w14:paraId="107BA06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134-136</w:t>
            </w:r>
          </w:p>
          <w:p w:rsidR="008625D7" w:rsidP="008625D7" w:rsidRDefault="008625D7" w14:paraId="6AC9F3C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114</w:t>
            </w:r>
          </w:p>
          <w:p w:rsidRPr="00674D6E" w:rsidR="008625D7" w:rsidP="008625D7" w:rsidRDefault="008625D7" w14:paraId="42CAE14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258BEB6A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7F82D0C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1F328A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B0F232C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Arts and artists. Reading and listening comprehension</w:t>
            </w:r>
            <w:r w:rsidRPr="008625D7">
              <w:rPr>
                <w:lang w:val="en-US"/>
              </w:rPr>
              <w:t xml:space="preserve">. </w:t>
            </w:r>
            <w:r>
              <w:t>Sztuka i artyści. Ćwiczenia doskonalące czytanie i słuchanie.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85CF6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pojęcia ogólne, muzyka, literatura, sztuki plastyczne, teatr, film, środki masowego przekazu, ludzie kultury.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83AB6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do opisu upodobań i czasy przeszłe (biografia artysty).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9790615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tekście i wypowiedzi określone informacje, rozpoznaje związki pomiędzy poszczególnymi częściami tekstu.</w:t>
            </w:r>
          </w:p>
          <w:p w:rsidR="008625D7" w:rsidP="008625D7" w:rsidRDefault="008625D7" w14:paraId="657821F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opisuje ludzi, przedmioty i zjawiska oraz upodobania, przedstawia fakty z przeszłości i teraźniejszości, wyraża opinie oraz przedstawia intencje i plany na </w:t>
            </w:r>
            <w:r w:rsidRPr="00911C3F" w:rsidR="00911C3F">
              <w:t>przyszłość.</w:t>
            </w:r>
          </w:p>
          <w:p w:rsidR="008625D7" w:rsidP="008625D7" w:rsidRDefault="008625D7" w14:paraId="32F792C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09C71B3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i polskim oraz zawarte w materiałach wizualnych.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AB7CB2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II.1, II.5; III.4, III.5; IV.1, IV.2, IV.3, IV.5, IV.6; VI.2, VI.3, VI.4, VI.5; VIII.1, VIII.2, VIII.3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153E8B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115-116</w:t>
            </w:r>
          </w:p>
          <w:p w:rsidR="008625D7" w:rsidP="008625D7" w:rsidRDefault="008625D7" w14:paraId="20301F6E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137</w:t>
            </w:r>
          </w:p>
          <w:p w:rsidR="008625D7" w:rsidP="008625D7" w:rsidRDefault="008625D7" w14:paraId="30651695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115-116</w:t>
            </w:r>
          </w:p>
          <w:p w:rsidRPr="00674D6E" w:rsidR="008625D7" w:rsidP="008625D7" w:rsidRDefault="008625D7" w14:paraId="1AF05E09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55E112B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A4CBA15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AC83D97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FFDF8C9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Asking about opinions, agreeing, disagreeing.</w:t>
            </w:r>
            <w:r w:rsidRPr="008625D7">
              <w:rPr>
                <w:lang w:val="en-US"/>
              </w:rPr>
              <w:t xml:space="preserve"> </w:t>
            </w:r>
            <w:r>
              <w:t>Pytanie o opinię, zgadzanie i niezgadzanie się.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8DA4E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pojęcia ogólne, muzyka, literatura, sztuki plastyczne, teatr, film, środki masowego przekazu, ludzie kultury. Wyrażanie opinii – przydatne zwroty.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AB015A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 i upodobań. Zdania przydawkowe i zdania okolicznikowe celu.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AACD1E2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 i znajduje w tekście i wypowiedzi określone informacje, rozpoznaje związki pomiędzy poszczególnymi częściami tekstu.</w:t>
            </w:r>
          </w:p>
          <w:p w:rsidR="008625D7" w:rsidP="008625D7" w:rsidRDefault="008625D7" w14:paraId="267D0F0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11C3F" w:rsidR="00911C3F">
              <w:t>przedstawia intencje, nadzieje, marzenia i plany na przyszłość, wyraża uczucia.</w:t>
            </w:r>
          </w:p>
          <w:p w:rsidR="008625D7" w:rsidP="008625D7" w:rsidRDefault="008625D7" w14:paraId="1AD20A2F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zgadza się i nie zgadza z opiniami, zachęca, przedstawia opinie innych osób, wyraża uczucia i emocje.</w:t>
            </w:r>
          </w:p>
          <w:p w:rsidRPr="00674D6E" w:rsidR="008625D7" w:rsidP="008625D7" w:rsidRDefault="008625D7" w14:paraId="61D26B0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zawarte w materiałach wizualnych.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D40547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II.1, II.5; III.4, III.5; IV.1, IV.2, IV.3, IV.6; V.1, V.4, V.7; VI.2, VI.3, VI.4; VII.3, VII.8, VII.13; VIII.1, VIII.2, VIII.3;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0E549D3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117-118</w:t>
            </w:r>
          </w:p>
          <w:p w:rsidR="008625D7" w:rsidP="008625D7" w:rsidRDefault="008625D7" w14:paraId="4619E5C9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138</w:t>
            </w:r>
          </w:p>
          <w:p w:rsidR="008625D7" w:rsidP="008625D7" w:rsidRDefault="008625D7" w14:paraId="38BC51C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117-118</w:t>
            </w:r>
          </w:p>
          <w:p w:rsidRPr="00674D6E" w:rsidR="008625D7" w:rsidP="008625D7" w:rsidRDefault="008625D7" w14:paraId="6BF368C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8D5872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3D9E55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7661934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10B6B2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Revision</w:t>
            </w:r>
            <w:proofErr w:type="spellEnd"/>
            <w:r w:rsidRPr="00911C3F">
              <w:rPr>
                <w:i/>
                <w:iCs/>
              </w:rPr>
              <w:t xml:space="preserve"> 13.</w:t>
            </w:r>
            <w:r>
              <w:t xml:space="preserve"> Powtórzenie materiału z rozdziału 13.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471A0D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pojęcia ogólne, muzyka, literatura, sztuki plastyczne, teatr, film, środki masowego przekazu, ludzie kultury.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67CCBD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doświadczeń życiowych i upodobań. Zdania przydawkowe i zdania okolicznikowe celu.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BF7E1A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 i rozpoznaje związki pomiędzy poszczególnymi częściami tekstu.</w:t>
            </w:r>
          </w:p>
          <w:p w:rsidR="008625D7" w:rsidP="008625D7" w:rsidRDefault="008625D7" w14:paraId="6F8DA4CD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3CCCEEB5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wyraża opinie, pyta o opinie.</w:t>
            </w:r>
          </w:p>
          <w:p w:rsidRPr="00674D6E" w:rsidR="008625D7" w:rsidP="008625D7" w:rsidRDefault="008625D7" w14:paraId="262E771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AB4A3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III.4, III.5; VI.2, VI.3, VI.4; VIII.2; X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3945E4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119</w:t>
            </w:r>
          </w:p>
          <w:p w:rsidR="008625D7" w:rsidP="008625D7" w:rsidRDefault="008625D7" w14:paraId="664924D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139</w:t>
            </w:r>
          </w:p>
          <w:p w:rsidR="008625D7" w:rsidP="008625D7" w:rsidRDefault="008625D7" w14:paraId="085CCA8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119</w:t>
            </w:r>
          </w:p>
          <w:p w:rsidRPr="00674D6E" w:rsidR="008625D7" w:rsidP="008625D7" w:rsidRDefault="008625D7" w14:paraId="7EE978C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3E3C20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169B972E" wp14:textId="4C24EB86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529C27C6" wp14:textId="77777777" wp14:noSpellErr="1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2586F6C6" wp14:textId="77777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i w:val="1"/>
                <w:iCs w:val="1"/>
                <w:highlight w:val="yellow"/>
              </w:rPr>
              <w:t>Social</w:t>
            </w:r>
            <w:r w:rsidRPr="3E39E5F1" w:rsidR="0F74E06D">
              <w:rPr>
                <w:i w:val="1"/>
                <w:iCs w:val="1"/>
                <w:highlight w:val="yellow"/>
              </w:rPr>
              <w:t xml:space="preserve"> life – </w:t>
            </w:r>
            <w:r w:rsidRPr="3E39E5F1" w:rsidR="0F74E06D">
              <w:rPr>
                <w:i w:val="1"/>
                <w:iCs w:val="1"/>
                <w:highlight w:val="yellow"/>
              </w:rPr>
              <w:t>vocabulary</w:t>
            </w:r>
            <w:r w:rsidRPr="3E39E5F1" w:rsidR="0F74E06D">
              <w:rPr>
                <w:i w:val="1"/>
                <w:iCs w:val="1"/>
                <w:highlight w:val="yellow"/>
              </w:rPr>
              <w:t xml:space="preserve"> </w:t>
            </w:r>
            <w:r w:rsidRPr="3E39E5F1" w:rsidR="0F74E06D">
              <w:rPr>
                <w:i w:val="1"/>
                <w:iCs w:val="1"/>
                <w:highlight w:val="yellow"/>
              </w:rPr>
              <w:t>practice</w:t>
            </w:r>
            <w:r w:rsidRPr="3E39E5F1" w:rsidR="0F74E06D">
              <w:rPr>
                <w:highlight w:val="yellow"/>
              </w:rPr>
              <w:t>. Życie społeczne – ćwiczenia leksykalne.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7DFDFD9C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Życie społeczne –</w:t>
            </w:r>
            <w:r w:rsidRPr="3E39E5F1" w:rsidR="686DD5A3">
              <w:rPr>
                <w:highlight w:val="yellow"/>
              </w:rPr>
              <w:t xml:space="preserve"> </w:t>
            </w:r>
            <w:r w:rsidRPr="3E39E5F1" w:rsidR="0F74E06D">
              <w:rPr>
                <w:highlight w:val="yellow"/>
              </w:rPr>
              <w:t>problemy społeczne, przestępcy i przestępstwa, prawo i ściganie przestępstw, ustrój polityczny.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59CD912F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Czasy teraźniejsze i przeszłe (opis doświadczeń życiowych i zwyczajów).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28664734" w:rsidRDefault="008625D7" w14:paraId="2189D350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Rozumienie wypowiedzi</w:t>
            </w:r>
            <w:r w:rsidRPr="3E39E5F1" w:rsidR="0F74E06D">
              <w:rPr>
                <w:highlight w:val="yellow"/>
              </w:rPr>
              <w:t>: Uczeń reaguje na polecenia, znajduje w wypowiedzi określone informacje.</w:t>
            </w:r>
          </w:p>
          <w:p w:rsidR="008625D7" w:rsidP="28664734" w:rsidRDefault="008625D7" w14:paraId="1182D260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Tworzenie wypowiedzi</w:t>
            </w:r>
            <w:r w:rsidRPr="3E39E5F1" w:rsidR="0F74E06D">
              <w:rPr>
                <w:highlight w:val="yellow"/>
              </w:rPr>
              <w:t>: Uczeń opowiada o problemach społecznych i strukturze państwa polskiego. Opisuje czynności, ludzi, przedmioty, miejsca, zjawiska oraz doświadczenia z przeszłości i teraźniejszości, uzasadnia opinie.</w:t>
            </w:r>
          </w:p>
          <w:p w:rsidR="008625D7" w:rsidP="28664734" w:rsidRDefault="008625D7" w14:paraId="57884A16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Reagowanie na wypowiedzi</w:t>
            </w:r>
            <w:r w:rsidRPr="3E39E5F1" w:rsidR="0F74E06D">
              <w:rPr>
                <w:highlight w:val="yellow"/>
              </w:rPr>
              <w:t>: Uczeń uzyskuje i przekazuje informacje, wyraża opinie, pyta o opinie, zgadza się lub nie zgadza z opiniami, wyraża intencje i pragnienia.</w:t>
            </w:r>
          </w:p>
          <w:p w:rsidRPr="00674D6E" w:rsidR="008625D7" w:rsidP="28664734" w:rsidRDefault="008625D7" w14:paraId="48101A58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Przetwarzanie wypowiedzi</w:t>
            </w:r>
            <w:r w:rsidRPr="3E39E5F1" w:rsidR="0F74E06D">
              <w:rPr>
                <w:highlight w:val="yellow"/>
              </w:rPr>
              <w:t>: Uczeń przekazuje w języku angielskim informacje sformułowane w języku polskim i angielskim oraz w materiałach audiowizualnych.</w:t>
            </w:r>
            <w:r w:rsidR="0F74E06D">
              <w:rPr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1AD40C5C" wp14:textId="1C85CF96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 xml:space="preserve">II.1, II.5; IV.1, IV.2, IV.6; VI.2, VI.3, VI.4, VI.5; VIII.1, VIII.2, VIII.3; IX.1, IX.2 </w:t>
            </w:r>
            <w:r w:rsidRPr="3E39E5F1" w:rsidR="0F74E06D">
              <w:rPr>
                <w:b w:val="1"/>
                <w:bCs w:val="1"/>
                <w:highlight w:val="yellow"/>
              </w:rPr>
              <w:t xml:space="preserve">Kompetencje kluczowe: </w:t>
            </w:r>
            <w:r w:rsidRPr="3E39E5F1" w:rsidR="0F74E06D">
              <w:rPr>
                <w:highlight w:val="yellow"/>
              </w:rPr>
              <w:t>1, 2, 5</w:t>
            </w:r>
            <w:r w:rsidR="0F74E06D">
              <w:rPr/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28664734" w:rsidRDefault="008625D7" w14:paraId="54EAC5A3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SB</w:t>
            </w:r>
            <w:r w:rsidRPr="3E39E5F1" w:rsidR="0F74E06D">
              <w:rPr>
                <w:highlight w:val="yellow"/>
              </w:rPr>
              <w:t>: 120-121</w:t>
            </w:r>
          </w:p>
          <w:p w:rsidR="008625D7" w:rsidP="28664734" w:rsidRDefault="008625D7" w14:paraId="1A6D27D5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WB</w:t>
            </w:r>
            <w:r w:rsidRPr="3E39E5F1" w:rsidR="0F74E06D">
              <w:rPr>
                <w:highlight w:val="yellow"/>
              </w:rPr>
              <w:t xml:space="preserve">: </w:t>
            </w:r>
            <w:r w:rsidRPr="3E39E5F1" w:rsidR="2929D00E">
              <w:rPr>
                <w:highlight w:val="yellow"/>
              </w:rPr>
              <w:t>140-141</w:t>
            </w:r>
          </w:p>
          <w:p w:rsidR="008625D7" w:rsidP="28664734" w:rsidRDefault="008625D7" w14:paraId="6BF0587C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TB</w:t>
            </w:r>
            <w:r w:rsidRPr="3E39E5F1" w:rsidR="0F74E06D">
              <w:rPr>
                <w:highlight w:val="yellow"/>
              </w:rPr>
              <w:t>: 120-121</w:t>
            </w:r>
          </w:p>
          <w:p w:rsidRPr="00674D6E" w:rsidR="008625D7" w:rsidP="28664734" w:rsidRDefault="008625D7" w14:paraId="4B9B179D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 </w:t>
            </w:r>
          </w:p>
        </w:tc>
      </w:tr>
      <w:tr w:rsidR="28664734" w:rsidTr="3E39E5F1" w14:paraId="26BC127A">
        <w:trPr>
          <w:trHeight w:val="300"/>
        </w:trPr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CF46B42" w:rsidP="3E39E5F1" w:rsidRDefault="2CF46B42" w14:paraId="13D2669A" w14:textId="3917EEFC">
            <w:pPr>
              <w:pStyle w:val="Normalny"/>
              <w:spacing w:line="240" w:lineRule="auto"/>
            </w:pPr>
            <w:r w:rsidR="2CF46B42">
              <w:rPr/>
              <w:t>73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28664734" w:rsidRDefault="28664734" w14:paraId="64A1C146" w14:textId="3D985735">
            <w:pPr>
              <w:pStyle w:val="Normalny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471946E9" w14:textId="126D16D0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8th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grade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exam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strategies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.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Ćwiczenie strategii egzaminacyjnych z wykorzystaniem arkuszy egzaminacyjnych CKE z lat ubiegłych.</w:t>
            </w:r>
          </w:p>
          <w:p w:rsidR="28664734" w:rsidP="3E39E5F1" w:rsidRDefault="28664734" w14:paraId="7130FF5E" w14:textId="1268BD4F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7AF20B2D" w14:textId="40F462D3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47052FA8" w14:textId="52A9EAD6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61CF09E5" w14:textId="1962FC77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Rozumienie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Uczeń reaguje na polecenia.</w:t>
            </w:r>
          </w:p>
          <w:p w:rsidR="28664734" w:rsidP="3E39E5F1" w:rsidRDefault="28664734" w14:paraId="515801D1" w14:textId="5C19E673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Tworzenie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167176F1" w14:textId="1C62A912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Reagowanie na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3BC6808F" w14:textId="371E80C8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Przetwarzanie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Uczeń przekazuje w języku obcym informacje sformułowane w języku polskim i obcym.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077ABE51" w14:textId="1578BDC3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II.1.; VIII.2., VIII.3.; X.; XIV. </w:t>
            </w: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Kompetencje kluczowe: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1, 2, 5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698930F5" w14:textId="2D1B076D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5D9337F9" w14:textId="4C820CEB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: </w:t>
            </w:r>
          </w:p>
          <w:p w:rsidR="28664734" w:rsidP="3E39E5F1" w:rsidRDefault="28664734" w14:paraId="78BCC2FD" w14:textId="1A124AB5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11574710" w14:textId="49D07B58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ins w:author="Ewa Czarnowska" w:date="2024-08-29T20:04:30.103Z" w:id="159488438">
              <w:r>
                <w:fldChar w:fldCharType="begin"/>
              </w:r>
              <w:r>
                <w:instrText xml:space="preserve">HYPERLINK "https://cke.gov.pl/egzamin-osmoklasisty/arkusze/" </w:instrText>
              </w:r>
              <w:r>
                <w:fldChar w:fldCharType="separate"/>
              </w:r>
              <w:r/>
            </w:ins>
            <w:r w:rsidRPr="3E39E5F1" w:rsidR="28664734">
              <w:rPr>
                <w:rStyle w:val="Hipercze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sz w:val="22"/>
                <w:szCs w:val="22"/>
                <w:lang w:val="pl-PL"/>
              </w:rPr>
              <w:t>Arkusze – CKE</w:t>
            </w:r>
            <w:ins w:author="Ewa Czarnowska" w:date="2024-08-29T20:04:30.103Z" w:id="2073495578">
              <w:r>
                <w:fldChar w:fldCharType="end"/>
              </w:r>
            </w:ins>
          </w:p>
          <w:p w:rsidR="28664734" w:rsidP="3E39E5F1" w:rsidRDefault="28664734" w14:paraId="112FD76D" w14:textId="4861FF94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 </w:t>
            </w:r>
          </w:p>
        </w:tc>
      </w:tr>
      <w:tr xmlns:wp14="http://schemas.microsoft.com/office/word/2010/wordml" w:rsidRPr="00674D6E" w:rsidR="008625D7" w:rsidTr="3E39E5F1" w14:paraId="5E68568B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2947656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1D26D704" wp14:textId="5AF98A50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AF3FE8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</w:rPr>
              <w:t xml:space="preserve">Time </w:t>
            </w:r>
            <w:proofErr w:type="spellStart"/>
            <w:r w:rsidRPr="00911C3F">
              <w:rPr>
                <w:i/>
                <w:iCs/>
              </w:rPr>
              <w:t>clauses</w:t>
            </w:r>
            <w:proofErr w:type="spellEnd"/>
            <w:r>
              <w:t>. Zdania czasowe.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76AAED46" wp14:textId="23CC4130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94FF9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Zdania czasowe.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C61F78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informacje.</w:t>
            </w:r>
          </w:p>
          <w:p w:rsidR="008625D7" w:rsidP="008625D7" w:rsidRDefault="008625D7" w14:paraId="2696FE75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wypowiada się na temat bezpiecznego poruszania się po drogach oraz ewentualności zamieszkania na innej planecie. Opisuje czynności, ludzi, przedmioty, miejsca, zjawiska oraz doświadczenia z przeszłości i teraźniejszości, uzasadnia opinie.</w:t>
            </w:r>
          </w:p>
          <w:p w:rsidR="008625D7" w:rsidP="008625D7" w:rsidRDefault="008625D7" w14:paraId="7CE5155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pragnienia.</w:t>
            </w:r>
          </w:p>
          <w:p w:rsidRPr="00674D6E" w:rsidR="008625D7" w:rsidP="008625D7" w:rsidRDefault="008625D7" w14:paraId="2942919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2E57F931" wp14:textId="23F98D0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 xml:space="preserve">II.1, II.5; III.4; IV.1, IV.2, IV.6; VI.2, VI.3, VI.4, VI.5; VIII.2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5B861E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122</w:t>
            </w:r>
          </w:p>
          <w:p w:rsidR="008625D7" w:rsidP="008625D7" w:rsidRDefault="008625D7" w14:paraId="14F9A462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142-144</w:t>
            </w:r>
          </w:p>
          <w:p w:rsidR="008625D7" w:rsidP="008625D7" w:rsidRDefault="008625D7" w14:paraId="06A827D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122</w:t>
            </w:r>
          </w:p>
          <w:p w:rsidRPr="00674D6E" w:rsidR="008625D7" w:rsidP="008625D7" w:rsidRDefault="008625D7" w14:paraId="38BC71D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7CFF6BE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8A771A2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="0F74E06D">
              <w:rPr/>
              <w:t>75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4C768317" wp14:textId="3FBA84CA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113" w:right="113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="06748741">
              <w:rPr/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386D9625" wp14:textId="50682D3F">
            <w:pPr>
              <w:spacing w:after="0" w:line="240" w:lineRule="auto"/>
              <w:rPr>
                <w:rFonts w:ascii="Calibri" w:hAnsi="Calibri" w:eastAsia="Calibri" w:cs="Calibri"/>
                <w:noProof w:val="0"/>
                <w:color w:val="auto"/>
                <w:sz w:val="22"/>
                <w:szCs w:val="22"/>
                <w:u w:val="none"/>
                <w:lang w:val="pl-PL"/>
              </w:rPr>
            </w:pPr>
            <w:r w:rsidRPr="3E39E5F1" w:rsidR="0BC6798A">
              <w:rPr>
                <w:i w:val="1"/>
                <w:iCs w:val="1"/>
                <w:color w:val="auto"/>
                <w:u w:val="none"/>
                <w:lang w:val="en-US"/>
              </w:rPr>
              <w:t xml:space="preserve">“Phone addiction” - reading </w:t>
            </w:r>
            <w:r w:rsidRPr="3E39E5F1" w:rsidR="0F74E06D">
              <w:rPr>
                <w:i w:val="1"/>
                <w:iCs w:val="1"/>
                <w:color w:val="auto"/>
                <w:u w:val="none"/>
                <w:lang w:val="en-US"/>
              </w:rPr>
              <w:t>comprehension.</w:t>
            </w:r>
            <w:r w:rsidRPr="3E39E5F1" w:rsidR="4555B69D">
              <w:rPr>
                <w:i w:val="1"/>
                <w:iCs w:val="1"/>
                <w:color w:val="auto"/>
                <w:u w:val="none"/>
                <w:lang w:val="en-US"/>
              </w:rPr>
              <w:t xml:space="preserve"> </w:t>
            </w:r>
            <w:r w:rsidRPr="3E39E5F1" w:rsidR="0F74E06D">
              <w:rPr>
                <w:color w:val="auto"/>
                <w:u w:val="none"/>
              </w:rPr>
              <w:t xml:space="preserve">Ćwiczenia doskonalące czytanie </w:t>
            </w:r>
            <w:r w:rsidRPr="3E39E5F1" w:rsidR="0F74E06D">
              <w:rPr>
                <w:color w:val="auto"/>
                <w:u w:val="none"/>
              </w:rPr>
              <w:t>.</w:t>
            </w:r>
            <w:r w:rsidRPr="3E39E5F1" w:rsidR="0225FB22">
              <w:rPr>
                <w:color w:val="auto"/>
                <w:u w:val="none"/>
              </w:rPr>
              <w:t xml:space="preserve"> 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>L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>istening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 xml:space="preserve"> 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>comprehension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>.</w:t>
            </w:r>
            <w:r w:rsidRPr="3E39E5F1" w:rsidR="53D391C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highlight w:val="yellow"/>
                <w:u w:val="none"/>
                <w:lang w:val="pl-PL"/>
              </w:rPr>
              <w:t xml:space="preserve"> Rozumienie tekstu słuchanego na temat pomagania innym.</w:t>
            </w:r>
          </w:p>
          <w:p w:rsidRPr="00674D6E" w:rsidR="008625D7" w:rsidP="3E39E5F1" w:rsidRDefault="008625D7" w14:paraId="4F251B68" wp14:textId="77CCC0CC">
            <w:pPr>
              <w:spacing w:after="0" w:line="240" w:lineRule="auto"/>
              <w:rPr>
                <w:color w:val="auto"/>
                <w:u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3D3B83F6" wp14:textId="465366EF">
            <w:pPr>
              <w:pStyle w:val="Normalny"/>
              <w:spacing w:after="0" w:line="240" w:lineRule="auto"/>
              <w:rPr>
                <w:color w:val="auto"/>
                <w:sz w:val="20"/>
                <w:szCs w:val="20"/>
                <w:highlight w:val="yellow"/>
                <w:u w:val="none"/>
              </w:rPr>
            </w:pPr>
            <w:r w:rsidRPr="3E39E5F1" w:rsidR="600F7A1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2"/>
                <w:szCs w:val="22"/>
                <w:u w:val="none"/>
                <w:lang w:val="pl-PL"/>
              </w:rPr>
              <w:t xml:space="preserve">Zdrowie: tryb życia, samopoczucie, choroby i ich leczenie. </w:t>
            </w:r>
            <w:r w:rsidRPr="3E39E5F1" w:rsidR="19A3F9CE">
              <w:rPr>
                <w:color w:val="auto"/>
                <w:highlight w:val="yellow"/>
                <w:u w:val="none"/>
              </w:rPr>
              <w:t>P</w:t>
            </w:r>
            <w:r w:rsidRPr="3E39E5F1" w:rsidR="0F74E06D">
              <w:rPr>
                <w:color w:val="auto"/>
                <w:highlight w:val="yellow"/>
                <w:u w:val="none"/>
              </w:rPr>
              <w:t xml:space="preserve">roblemy społeczne, </w:t>
            </w:r>
            <w:r w:rsidRPr="3E39E5F1" w:rsidR="0F74E06D">
              <w:rPr>
                <w:color w:val="auto"/>
                <w:highlight w:val="yellow"/>
                <w:u w:val="none"/>
              </w:rPr>
              <w:t>wolontariat, dobroczynność.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49EFFF" wp14:textId="77777777" wp14:noSpellErr="1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Czasy teraźniejsze i przeszłe (opis doświadczeń życiowych i przyzwyczajeń).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D6F5235" wp14:textId="5B6CF79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Rozumienie wypowiedzi</w:t>
            </w:r>
            <w:r w:rsidR="0F74E06D">
              <w:rPr/>
              <w:t>: Uczeń reaguje na polecenia, znajduje w tekście i wypowiedzi określone informacje. Uczeń rozpoznaje związki pomiędzy poszczególnymi częściami tekstu.</w:t>
            </w:r>
          </w:p>
          <w:p w:rsidR="008625D7" w:rsidP="008625D7" w:rsidRDefault="008625D7" w14:paraId="0C192957" wp14:textId="77777777" wp14:noSpellErr="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Tworzenie wypowiedzi</w:t>
            </w:r>
            <w:r w:rsidR="0F74E06D">
              <w:rPr/>
              <w:t xml:space="preserve">: Uczeń opowiada o czynnościach, doświadczeniach i wydarzeniach z przeszłości i teraźniejszości, opisuje ludzi, przedmioty i zjawiska oraz upodobania, przedstawia fakty z przeszłości i teraźniejszości, </w:t>
            </w:r>
            <w:r w:rsidR="686DD5A3">
              <w:rPr/>
              <w:t>wyraża opinie oraz przedstawia intencje i plany na przyszłość.</w:t>
            </w:r>
          </w:p>
          <w:p w:rsidR="008625D7" w:rsidP="008625D7" w:rsidRDefault="008625D7" w14:paraId="1F951BE0" wp14:textId="77777777" wp14:noSpellErr="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Reagowanie na wypowiedzi</w:t>
            </w:r>
            <w:r w:rsidR="0F74E06D">
              <w:rPr/>
              <w:t>: Uczeń rozpoczyna, prowadzi i kończy rozmowę, uzyskuje i przekazuje informacje i wyjaśnienia, wyraża swoje opinie, pyta o opinie, zgadza się lub nie zgadza z opiniami, wyraża swoje upodobania, intencje i pragnienia.</w:t>
            </w:r>
          </w:p>
          <w:p w:rsidRPr="00674D6E" w:rsidR="008625D7" w:rsidP="008625D7" w:rsidRDefault="008625D7" w14:paraId="1879AAE0" wp14:textId="77777777" wp14:noSpellErr="1">
            <w:pPr>
              <w:spacing w:after="0" w:line="240" w:lineRule="auto"/>
              <w:rPr>
                <w:sz w:val="20"/>
                <w:szCs w:val="20"/>
              </w:rPr>
            </w:pPr>
            <w:r w:rsidRPr="3E39E5F1" w:rsidR="0F74E06D">
              <w:rPr>
                <w:b w:val="1"/>
                <w:bCs w:val="1"/>
              </w:rPr>
              <w:t>Przetwarzanie wypowiedzi</w:t>
            </w:r>
            <w:r w:rsidR="0F74E06D">
              <w:rPr/>
              <w:t>: Uczeń przekazuje w języku angielskim informacje sformułowane w języku polskim i angielskim oraz sformułowane w materiałach wizualnych.</w:t>
            </w:r>
            <w:r w:rsidR="0F74E06D">
              <w:rPr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45E01E19" wp14:textId="661A91B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 xml:space="preserve"> II.1, II.5; III.4, III.5</w:t>
            </w:r>
            <w:r w:rsidRPr="3E39E5F1" w:rsidR="0F74E06D">
              <w:rPr>
                <w:lang w:val="en-US"/>
              </w:rPr>
              <w:t xml:space="preserve">; IV.1, IV.2, IV.3, IV.5, IV.6; VI.2, VI.3, VI.4, VI.5; VIII.1, VIII.2, VIII.3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>1, 2, 5</w:t>
            </w:r>
            <w:r w:rsidRPr="3E39E5F1" w:rsidR="0F74E06D">
              <w:rPr>
                <w:lang w:val="en-US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879EA02" wp14:textId="77777777" wp14:noSpellErr="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SB</w:t>
            </w:r>
            <w:r w:rsidR="0F74E06D">
              <w:rPr/>
              <w:t>: 123-</w:t>
            </w:r>
            <w:r w:rsidRPr="3E39E5F1" w:rsidR="0F74E06D">
              <w:rPr>
                <w:highlight w:val="yellow"/>
              </w:rPr>
              <w:t>124</w:t>
            </w:r>
          </w:p>
          <w:p w:rsidR="008625D7" w:rsidP="008625D7" w:rsidRDefault="008625D7" w14:paraId="1B9A5F89" wp14:textId="77777777" wp14:noSpellErr="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WB</w:t>
            </w:r>
            <w:r w:rsidR="0F74E06D">
              <w:rPr/>
              <w:t xml:space="preserve">: </w:t>
            </w:r>
            <w:r w:rsidR="2929D00E">
              <w:rPr/>
              <w:t>145</w:t>
            </w:r>
          </w:p>
          <w:p w:rsidR="008625D7" w:rsidP="008625D7" w:rsidRDefault="008625D7" w14:paraId="41BC874C" wp14:textId="77777777" wp14:noSpellErr="1">
            <w:pPr>
              <w:spacing w:after="0" w:line="240" w:lineRule="auto"/>
            </w:pPr>
            <w:r w:rsidRPr="3E39E5F1" w:rsidR="0F74E06D">
              <w:rPr>
                <w:b w:val="1"/>
                <w:bCs w:val="1"/>
              </w:rPr>
              <w:t>TB</w:t>
            </w:r>
            <w:r w:rsidR="0F74E06D">
              <w:rPr/>
              <w:t>: 123-124</w:t>
            </w:r>
          </w:p>
          <w:p w:rsidRPr="00674D6E" w:rsidR="008625D7" w:rsidP="008625D7" w:rsidRDefault="008625D7" w14:paraId="4CD2E59C" wp14:textId="77777777" wp14:noSpellErr="1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 </w:t>
            </w:r>
          </w:p>
        </w:tc>
      </w:tr>
      <w:tr xmlns:wp14="http://schemas.microsoft.com/office/word/2010/wordml" w:rsidRPr="00674D6E" w:rsidR="008625D7" w:rsidTr="3E39E5F1" w14:paraId="5BB0B43F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3DC3A13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6AFE5262" wp14:textId="6179B2CF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113" w:right="113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="15022B00">
              <w:rPr/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1E4D51C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Formal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invitation</w:t>
            </w:r>
            <w:proofErr w:type="spellEnd"/>
            <w:r w:rsidRPr="00911C3F">
              <w:rPr>
                <w:i/>
                <w:iCs/>
              </w:rPr>
              <w:t xml:space="preserve"> – </w:t>
            </w:r>
            <w:proofErr w:type="spellStart"/>
            <w:r w:rsidRPr="00911C3F">
              <w:rPr>
                <w:i/>
                <w:iCs/>
              </w:rPr>
              <w:t>writing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practice</w:t>
            </w:r>
            <w:proofErr w:type="spellEnd"/>
            <w:r>
              <w:t>. Zaproszenie formalne – ćwiczenia w pisaniu.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8DA975" wp14:textId="6CFAD6B8">
            <w:pPr>
              <w:spacing w:after="0" w:line="240" w:lineRule="auto"/>
              <w:rPr>
                <w:sz w:val="20"/>
                <w:szCs w:val="20"/>
              </w:rPr>
            </w:pPr>
            <w:r w:rsidR="6092767A">
              <w:rPr/>
              <w:t xml:space="preserve">Edukacja: życie szkoły. </w:t>
            </w:r>
            <w:r w:rsidR="0F74E06D">
              <w:rPr/>
              <w:t xml:space="preserve"> Rady i zaproszenie formalne – przydatne wyrażenia.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8BAB44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Czasowniki modalne (wyrażanie prośby o radę, udzielanie rad).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FF5CD0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znajduje w tekście określone informacje. Uczeń rozróżnia formalny i nieformalny styl tekstu.</w:t>
            </w:r>
          </w:p>
          <w:p w:rsidR="008625D7" w:rsidP="008625D7" w:rsidRDefault="008625D7" w14:paraId="4C116973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 xml:space="preserve">: Uczeń opowiada o czynnościach, doświadczeniach i wydarzeniach z przeszłości i teraźniejszości, przedstawia fakty z przeszłości i teraźniejszości, opisuje ludzi, przedmioty i zjawiska, wyraża i uzasadnia swoje opinie, przedstawia opinie innych osób, </w:t>
            </w:r>
            <w:r w:rsidRPr="00911C3F" w:rsidR="00911C3F">
              <w:t>przedstawia intencje, nadzieje, marzenia i plany na przyszłość, wyraża uczucia, stosuje formalny lub nieformalny styl wypowiedzi adekwatnie do sytuacji.</w:t>
            </w:r>
          </w:p>
          <w:p w:rsidR="008625D7" w:rsidP="008625D7" w:rsidRDefault="008625D7" w14:paraId="1B6F648C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rozpoczyna, prowadzi i kończy rozmowę, uzyskuje i przekazuje informacje i wyjaśnienia, stosuje zwroty grzecznościowe, wyraża i uzasadnia swoje opinie, przedstawia opinie i pragnienia innych osób, zaprasza i odpowiada na zaproszenie.</w:t>
            </w:r>
          </w:p>
          <w:p w:rsidRPr="00674D6E" w:rsidR="008625D7" w:rsidP="008625D7" w:rsidRDefault="008625D7" w14:paraId="02E9883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angielskim. Uczeń dokonuje samooceny i wykorzystuje techniki samodzielnej pracy nad językiem.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717EDC" wp14:textId="375EEE8C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I.</w:t>
            </w:r>
            <w:r w:rsidR="2561F4C8">
              <w:rPr/>
              <w:t>3</w:t>
            </w:r>
            <w:r w:rsidR="0F74E06D">
              <w:rPr/>
              <w:t>; III.4, III.</w:t>
            </w:r>
            <w:r w:rsidR="57BF68E9">
              <w:rPr/>
              <w:t>6</w:t>
            </w:r>
            <w:r w:rsidR="0F74E06D">
              <w:rPr/>
              <w:t xml:space="preserve">; IV.1, IV.2, IV.3, IV.6; V.1, V.4, V.7, V.8; VI.2, VI.3, VI.4; VII.3, VII.5, VII.7; VIII.2, VIII.3; X </w:t>
            </w:r>
            <w:r w:rsidRPr="3E39E5F1" w:rsidR="0F74E06D">
              <w:rPr>
                <w:b w:val="1"/>
                <w:bCs w:val="1"/>
              </w:rPr>
              <w:t xml:space="preserve">Kompetencje kluczowe: </w:t>
            </w:r>
            <w:r w:rsidR="0F74E06D">
              <w:rPr/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4AE98A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125-126</w:t>
            </w:r>
          </w:p>
          <w:p w:rsidR="008625D7" w:rsidP="008625D7" w:rsidRDefault="008625D7" w14:paraId="725A5DC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146</w:t>
            </w:r>
          </w:p>
          <w:p w:rsidR="008625D7" w:rsidP="008625D7" w:rsidRDefault="008625D7" w14:paraId="6E96A13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125-126</w:t>
            </w:r>
          </w:p>
          <w:p w:rsidRPr="00674D6E" w:rsidR="008625D7" w:rsidP="008625D7" w:rsidRDefault="008625D7" w14:paraId="5F11E8D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2E8DAB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23DB4977" wp14:textId="5A86A858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71211E6E" wp14:textId="77777777" wp14:noSpellErr="1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4D877B72" wp14:textId="77777777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i w:val="1"/>
                <w:iCs w:val="1"/>
                <w:highlight w:val="yellow"/>
              </w:rPr>
              <w:t>Revision</w:t>
            </w:r>
            <w:r w:rsidRPr="3E39E5F1" w:rsidR="0F74E06D">
              <w:rPr>
                <w:i w:val="1"/>
                <w:iCs w:val="1"/>
                <w:highlight w:val="yellow"/>
              </w:rPr>
              <w:t xml:space="preserve"> 14</w:t>
            </w:r>
            <w:r w:rsidRPr="3E39E5F1" w:rsidR="0F74E06D">
              <w:rPr>
                <w:highlight w:val="yellow"/>
              </w:rPr>
              <w:t>. Powtórzenie materiału z rozdziału 14.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41EB827D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Życie społeczne – problemy społeczne, przestępcy i przestępstwa, prawo i ściganie przestępstw, wolontariat, dobroczynność, ustrój społeczny.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67679BE8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Strona bierna, czasy teraźniejsze i przeszłe, zdania czasowe.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28664734" w:rsidRDefault="008625D7" w14:paraId="5ACD9C25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Rozumienie wypowiedzi</w:t>
            </w:r>
            <w:r w:rsidRPr="3E39E5F1" w:rsidR="0F74E06D">
              <w:rPr>
                <w:highlight w:val="yellow"/>
              </w:rPr>
              <w:t>: Uczeń znajduje w tekście określone informacje i rozpoznaje związki pomiędzy poszczególnymi częściami tekstu.</w:t>
            </w:r>
          </w:p>
          <w:p w:rsidR="008625D7" w:rsidP="28664734" w:rsidRDefault="008625D7" w14:paraId="0F7FB99D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Tworzenie wypowiedzi</w:t>
            </w:r>
            <w:r w:rsidRPr="3E39E5F1" w:rsidR="0F74E06D">
              <w:rPr>
                <w:highlight w:val="yellow"/>
              </w:rPr>
              <w:t>: –</w:t>
            </w:r>
          </w:p>
          <w:p w:rsidR="008625D7" w:rsidP="28664734" w:rsidRDefault="008625D7" w14:paraId="5FE14E9A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Reagowanie na wypowiedzi</w:t>
            </w:r>
            <w:r w:rsidRPr="3E39E5F1" w:rsidR="0F74E06D">
              <w:rPr>
                <w:highlight w:val="yellow"/>
              </w:rPr>
              <w:t>: Uczeń rozpoczyna, prowadzi i kończy rozmowę, uzyskuje i przekazuje informacje i wyjaśnienia, wyraża prośbę oraz zgodę lub odmowę spełnienia prośby, prosi o radę i udziela rady, stosuje zwroty i formy grzecznościowe.</w:t>
            </w:r>
          </w:p>
          <w:p w:rsidRPr="00674D6E" w:rsidR="008625D7" w:rsidP="28664734" w:rsidRDefault="008625D7" w14:paraId="581B8D59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Przetwarzanie wypowiedzi</w:t>
            </w:r>
            <w:r w:rsidRPr="3E39E5F1" w:rsidR="0F74E06D">
              <w:rPr>
                <w:highlight w:val="yellow"/>
              </w:rPr>
              <w:t>: Uczeń przekazuje w języku angielskim informacje sformułowane w języku polskim i angielskim. Uczeń dokonuje samooceny i wykorzystuje techniki samodzielnej pracy nad językiem.</w:t>
            </w:r>
            <w:r w:rsidR="0F74E06D">
              <w:rPr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28BED154" wp14:textId="21A2FFA6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 xml:space="preserve"> III.4, III.5; VI.2, VI.3, VI.9, VI.12; VIII.2, VIII.3; X </w:t>
            </w:r>
            <w:r w:rsidRPr="3E39E5F1" w:rsidR="0F74E06D">
              <w:rPr>
                <w:b w:val="1"/>
                <w:bCs w:val="1"/>
                <w:highlight w:val="yellow"/>
              </w:rPr>
              <w:t xml:space="preserve">Kompetencje kluczowe: </w:t>
            </w:r>
            <w:r w:rsidRPr="3E39E5F1" w:rsidR="0F74E06D">
              <w:rPr>
                <w:highlight w:val="yellow"/>
              </w:rPr>
              <w:t>1, 2, 5</w:t>
            </w:r>
            <w:r w:rsidR="0F74E06D">
              <w:rPr/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28664734" w:rsidRDefault="008625D7" w14:paraId="7C6024C5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SB</w:t>
            </w:r>
            <w:r w:rsidRPr="3E39E5F1" w:rsidR="0F74E06D">
              <w:rPr>
                <w:highlight w:val="yellow"/>
              </w:rPr>
              <w:t>: 127</w:t>
            </w:r>
          </w:p>
          <w:p w:rsidR="008625D7" w:rsidP="28664734" w:rsidRDefault="008625D7" w14:paraId="7077A3AE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WB</w:t>
            </w:r>
            <w:r w:rsidRPr="3E39E5F1" w:rsidR="0F74E06D">
              <w:rPr>
                <w:highlight w:val="yellow"/>
              </w:rPr>
              <w:t xml:space="preserve">: </w:t>
            </w:r>
            <w:r w:rsidRPr="3E39E5F1" w:rsidR="2929D00E">
              <w:rPr>
                <w:highlight w:val="yellow"/>
              </w:rPr>
              <w:t>147</w:t>
            </w:r>
          </w:p>
          <w:p w:rsidR="008625D7" w:rsidP="28664734" w:rsidRDefault="008625D7" w14:paraId="7B958CDD" wp14:textId="77777777" wp14:noSpellErr="1">
            <w:pPr>
              <w:spacing w:after="0" w:line="240" w:lineRule="auto"/>
              <w:rPr>
                <w:highlight w:val="yellow"/>
              </w:rPr>
            </w:pPr>
            <w:r w:rsidRPr="3E39E5F1" w:rsidR="0F74E06D">
              <w:rPr>
                <w:b w:val="1"/>
                <w:bCs w:val="1"/>
                <w:highlight w:val="yellow"/>
              </w:rPr>
              <w:t>TB</w:t>
            </w:r>
            <w:r w:rsidRPr="3E39E5F1" w:rsidR="0F74E06D">
              <w:rPr>
                <w:highlight w:val="yellow"/>
              </w:rPr>
              <w:t>: 127</w:t>
            </w:r>
          </w:p>
          <w:p w:rsidRPr="00674D6E" w:rsidR="008625D7" w:rsidP="28664734" w:rsidRDefault="008625D7" w14:paraId="693C4773" wp14:textId="77777777" wp14:noSpellErr="1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3E39E5F1" w:rsidR="0F74E06D">
              <w:rPr>
                <w:highlight w:val="yellow"/>
              </w:rPr>
              <w:t> </w:t>
            </w:r>
          </w:p>
        </w:tc>
      </w:tr>
      <w:tr w:rsidR="28664734" w:rsidTr="3E39E5F1" w14:paraId="51253FE8">
        <w:trPr>
          <w:trHeight w:val="300"/>
        </w:trPr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90B94CC" w:rsidP="3E39E5F1" w:rsidRDefault="290B94CC" w14:paraId="30254340" w14:textId="70CCC055">
            <w:pPr>
              <w:pStyle w:val="Normalny"/>
              <w:spacing w:line="240" w:lineRule="auto"/>
            </w:pPr>
            <w:r w:rsidR="290B94CC">
              <w:rPr/>
              <w:t>77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28664734" w:rsidRDefault="28664734" w14:paraId="5FC033D6" w14:textId="1BFA0328">
            <w:pPr>
              <w:pStyle w:val="Normalny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330A03FD" w14:textId="49E4B01B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8th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grade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exam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strategies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.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Ćwiczenie strategii egzaminacyjnych z wykorzystaniem arkuszy egzaminacyjnych CKE z lat ubiegłych.</w:t>
            </w:r>
          </w:p>
          <w:p w:rsidR="28664734" w:rsidP="3E39E5F1" w:rsidRDefault="28664734" w14:paraId="15DDA43D" w14:textId="21CBD2E7">
            <w:pPr>
              <w:spacing w:after="20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640105F9" w14:textId="6B9BE99B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7A8F8633" w14:textId="2C3E2EBD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7530E021" w14:textId="2FB90607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Rozumienie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Uczeń reaguje na polecenia.</w:t>
            </w:r>
          </w:p>
          <w:p w:rsidR="28664734" w:rsidP="3E39E5F1" w:rsidRDefault="28664734" w14:paraId="769399F9" w14:textId="147C4F50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Tworzenie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1C9DA9D4" w14:textId="0C2C52F5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Reagowanie na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505459D7" w14:textId="3A64CA45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Przetwarzanie wypowiedzi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Uczeń przekazuje w języku obcym informacje sformułowane w języku polskim i obcym.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63F79F04" w14:textId="55AC840A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II.1.; VIII.2., VIII.3.; X.; XIV. </w:t>
            </w: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Kompetencje kluczowe: 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1, 2, 5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28664734" w:rsidP="3E39E5F1" w:rsidRDefault="28664734" w14:paraId="075A3AF0" w14:textId="0BA16C8C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5ABD44AD" w14:textId="06443D8C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: </w:t>
            </w:r>
          </w:p>
          <w:p w:rsidR="28664734" w:rsidP="3E39E5F1" w:rsidRDefault="28664734" w14:paraId="0256538F" w14:textId="636E4CDC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TB</w:t>
            </w: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: -</w:t>
            </w:r>
          </w:p>
          <w:p w:rsidR="28664734" w:rsidP="3E39E5F1" w:rsidRDefault="28664734" w14:paraId="213597BD" w14:textId="5E3434E3">
            <w:pPr>
              <w:spacing w:after="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ins w:author="Ewa Czarnowska" w:date="2024-08-29T20:04:56.754Z" w:id="1618996292">
              <w:r>
                <w:fldChar w:fldCharType="begin"/>
              </w:r>
              <w:r>
                <w:instrText xml:space="preserve">HYPERLINK "https://cke.gov.pl/egzamin-osmoklasisty/arkusze/" </w:instrText>
              </w:r>
              <w:r>
                <w:fldChar w:fldCharType="separate"/>
              </w:r>
              <w:r/>
            </w:ins>
            <w:r w:rsidRPr="3E39E5F1" w:rsidR="28664734">
              <w:rPr>
                <w:rStyle w:val="Hipercze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sz w:val="22"/>
                <w:szCs w:val="22"/>
                <w:lang w:val="pl-PL"/>
              </w:rPr>
              <w:t>Arkusze – CKE</w:t>
            </w:r>
            <w:ins w:author="Ewa Czarnowska" w:date="2024-08-29T20:04:56.754Z" w:id="24569749">
              <w:r>
                <w:fldChar w:fldCharType="end"/>
              </w:r>
            </w:ins>
          </w:p>
          <w:p w:rsidR="28664734" w:rsidP="3E39E5F1" w:rsidRDefault="28664734" w14:paraId="3EF57DD7" w14:textId="7CDC0C66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E39E5F1" w:rsidR="2866473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 </w:t>
            </w:r>
          </w:p>
        </w:tc>
      </w:tr>
      <w:tr xmlns:wp14="http://schemas.microsoft.com/office/word/2010/wordml" w:rsidRPr="00674D6E" w:rsidR="008625D7" w:rsidTr="3E39E5F1" w14:paraId="08F9873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9BFF4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6823A9F" wp14:textId="2A2046CE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="0F74E06D">
              <w:rPr/>
              <w:t>/</w:t>
            </w:r>
            <w:r w:rsidR="0F74E06D">
              <w:rPr/>
              <w:t>Culture</w:t>
            </w:r>
            <w:r w:rsidR="0F74E06D">
              <w:rPr/>
              <w:t xml:space="preserve"> &amp; </w:t>
            </w:r>
            <w:r w:rsidR="0F74E06D">
              <w:rPr/>
              <w:t>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FE10108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  <w:lang w:val="en-US"/>
              </w:rPr>
              <w:t>Crime Facts from Around the World</w:t>
            </w:r>
            <w:r w:rsidRPr="008625D7">
              <w:rPr>
                <w:lang w:val="en-US"/>
              </w:rPr>
              <w:t xml:space="preserve">. </w:t>
            </w:r>
            <w:r>
              <w:t xml:space="preserve">Fakty p przestępstwach z całego świata.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4F0F92C3" wp14:textId="2ED0A001">
            <w:pPr>
              <w:pStyle w:val="Normalny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3E39E5F1" w:rsidR="0AE9BBA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pl-PL"/>
              </w:rPr>
              <w:t xml:space="preserve"> Podstawowa wiedza o krajach, społeczeństwach i kulturach społeczności, które posługują się danym językiem obcym nowożytnym.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59483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(przedstawianie faktów, relacjonowanie zdarzeń).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08AADF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informacje, rozpoznaje związki pomiędzy poszczególnymi częściami tekstu.</w:t>
            </w:r>
          </w:p>
          <w:p w:rsidR="008625D7" w:rsidP="008625D7" w:rsidRDefault="008625D7" w14:paraId="523F929F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bezpieczeństwie i przestępczości w różnych krajach wyraża i uzasadnia swoje opinie. Opisuje w formie pisemnej przebieg przestępstwa – ludzi przedmioty, miejsca, zjawiska.</w:t>
            </w:r>
          </w:p>
          <w:p w:rsidR="008625D7" w:rsidP="008625D7" w:rsidRDefault="008625D7" w14:paraId="71F29B7E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opinie, pyta o opinie.</w:t>
            </w:r>
          </w:p>
          <w:p w:rsidRPr="00674D6E" w:rsidR="008625D7" w:rsidP="008625D7" w:rsidRDefault="008625D7" w14:paraId="5BDD2C8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wizualnych i audiowizualnych oraz sformułowane w języku angielskim. Uczeń współdziała w grupie, korzysta ze źródeł informacji w języku obcym, również z pomocą technologii </w:t>
            </w:r>
            <w:r w:rsidRPr="00911C3F" w:rsidR="00911C3F">
              <w:t>informacyjno-komunikacyjnych. 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52414D" wp14:textId="6B2682C5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 xml:space="preserve"> II.1, II.5; III.4, III.5; IV.1, IV.6; V.1, V.2, V.3, V.7, V.8; VI.2, VI.3, VI.4; VIII.1, VIII.2; IX.1, IX.2; X; XI; XII; XIII </w:t>
            </w:r>
            <w:r w:rsidRPr="3E39E5F1" w:rsidR="0F74E06D">
              <w:rPr>
                <w:b w:val="1"/>
                <w:bCs w:val="1"/>
              </w:rPr>
              <w:t xml:space="preserve">Kompetencje kluczowe: </w:t>
            </w:r>
            <w:r w:rsidR="0F74E06D">
              <w:rPr/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F0F6EF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128-129</w:t>
            </w:r>
          </w:p>
          <w:p w:rsidR="008625D7" w:rsidP="008625D7" w:rsidRDefault="008625D7" w14:paraId="7FE17497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3603343A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128-129</w:t>
            </w:r>
          </w:p>
          <w:p w:rsidRPr="00674D6E" w:rsidR="008625D7" w:rsidP="008625D7" w:rsidRDefault="008625D7" w14:paraId="2181972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2F55BFC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F02807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A09E912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735449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Mock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exam</w:t>
            </w:r>
            <w:proofErr w:type="spellEnd"/>
            <w:r w:rsidRPr="00911C3F">
              <w:rPr>
                <w:i/>
                <w:iCs/>
              </w:rPr>
              <w:t xml:space="preserve"> – part 1</w:t>
            </w:r>
            <w:r>
              <w:t>. Egzamin próbny – część 1.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676B8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12E028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45239C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–</w:t>
            </w:r>
          </w:p>
          <w:p w:rsidR="008625D7" w:rsidP="008625D7" w:rsidRDefault="008625D7" w14:paraId="63D40C2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247395B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45C03F1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–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DB6242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–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FDD7060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:rsidR="008625D7" w:rsidP="008625D7" w:rsidRDefault="008625D7" w14:paraId="5098F4EC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5351766D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:rsidRPr="00674D6E" w:rsidR="008625D7" w:rsidP="008625D7" w:rsidRDefault="008625D7" w14:paraId="51756CA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128889C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F8EA849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E67AC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0566AE8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Mock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exam</w:t>
            </w:r>
            <w:proofErr w:type="spellEnd"/>
            <w:r w:rsidRPr="00911C3F">
              <w:rPr>
                <w:i/>
                <w:iCs/>
              </w:rPr>
              <w:t xml:space="preserve"> – part 2</w:t>
            </w:r>
            <w:r>
              <w:t>. Egzamin próbny – część 2.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5DCD40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8EEB8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3DB76D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–</w:t>
            </w:r>
          </w:p>
          <w:p w:rsidR="008625D7" w:rsidP="008625D7" w:rsidRDefault="008625D7" w14:paraId="7D09ED9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30C5223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25F0FB8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–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E6B464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–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E1F2CB3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:rsidR="008625D7" w:rsidP="008625D7" w:rsidRDefault="008625D7" w14:paraId="6402C1CB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5E6AAFF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:rsidRPr="00674D6E" w:rsidR="008625D7" w:rsidP="008625D7" w:rsidRDefault="008625D7" w14:paraId="6AB5474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B4F8FD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944BFB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81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BBD13F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9034CA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Omówienie egzaminu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01A7E0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4C087E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914F1C5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–</w:t>
            </w:r>
          </w:p>
          <w:p w:rsidR="008625D7" w:rsidP="008625D7" w:rsidRDefault="008625D7" w14:paraId="3D76808E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:rsidR="008625D7" w:rsidP="008625D7" w:rsidRDefault="008625D7" w14:paraId="0204D75D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:rsidRPr="00674D6E" w:rsidR="008625D7" w:rsidP="008625D7" w:rsidRDefault="008625D7" w14:paraId="68A2EB7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–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0AD8F5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–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919C15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:rsidR="008625D7" w:rsidP="008625D7" w:rsidRDefault="008625D7" w14:paraId="6FE7C3C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4AE7EB5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:rsidRPr="00674D6E" w:rsidR="008625D7" w:rsidP="008625D7" w:rsidRDefault="008625D7" w14:paraId="3B89598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47FE3C38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9D83C2D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82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3162570E" wp14:textId="0B71AF15">
            <w:pPr>
              <w:spacing w:after="0" w:line="240" w:lineRule="auto"/>
              <w:ind w:left="113" w:right="113"/>
              <w:jc w:val="center"/>
            </w:pPr>
            <w:r w:rsidR="0F74E06D">
              <w:rPr/>
              <w:t xml:space="preserve">Edukacja/Praca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B113FEC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Future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plans</w:t>
            </w:r>
            <w:proofErr w:type="spellEnd"/>
            <w:r>
              <w:t>. Plany na przyszłość.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73A87B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 – typy szkół, egzaminy, życie szkolne, plany na przyszłość.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D2F51F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przyszłe i konstrukcje do wyrażania intencji i planów.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D883BC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0E7C9A2B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marzeniach, nadziejach i planach na przyszłość. Opisuje czynności, ludzi, przedmioty, miejsca, zjawiska oraz doświadczenia z przeszłości i teraźniejszości, uzasadnia opinie.</w:t>
            </w:r>
          </w:p>
          <w:p w:rsidR="008625D7" w:rsidP="008625D7" w:rsidRDefault="008625D7" w14:paraId="10378DA4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pragnienia., pyta o upodobania i intencje innych osób.</w:t>
            </w:r>
          </w:p>
          <w:p w:rsidRPr="00674D6E" w:rsidR="008625D7" w:rsidP="008625D7" w:rsidRDefault="008625D7" w14:paraId="35E61CA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Uczeń współdziała w grupie, korzysta ze źródeł informacji w języku obcym, również z pomocą technologii </w:t>
            </w:r>
            <w:r w:rsidRPr="00911C3F" w:rsidR="00911C3F">
              <w:t>informacyjno-komunikacyjnych. 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CE89D6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I.3, I.4; II.1, II.5; III.4; IV.1, IV.2, IV.4, IV.6; VI.2, VI.3, VI.4, VI.5; VIII.1, VIII.2, VIII.3; IX.1, IX.2; XI; XII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0CB955A7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130</w:t>
            </w:r>
          </w:p>
          <w:p w:rsidR="008625D7" w:rsidP="008625D7" w:rsidRDefault="008625D7" w14:paraId="7C40478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152</w:t>
            </w:r>
          </w:p>
          <w:p w:rsidR="008625D7" w:rsidP="008625D7" w:rsidRDefault="008625D7" w14:paraId="431831A8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130</w:t>
            </w:r>
          </w:p>
          <w:p w:rsidRPr="00674D6E" w:rsidR="008625D7" w:rsidP="008625D7" w:rsidRDefault="008625D7" w14:paraId="1D9BD9B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18BE440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02436C1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83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8956079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9CAA79E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11C3F">
              <w:rPr>
                <w:i/>
                <w:iCs/>
              </w:rPr>
              <w:t xml:space="preserve">Learning </w:t>
            </w:r>
            <w:proofErr w:type="spellStart"/>
            <w:r w:rsidRPr="00911C3F">
              <w:rPr>
                <w:i/>
                <w:iCs/>
              </w:rPr>
              <w:t>styles</w:t>
            </w:r>
            <w:proofErr w:type="spellEnd"/>
            <w:r>
              <w:t>. Style uczenia.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39F4C27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 – uczenie się, języki obce.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605501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(przedstawianie faktów, relacjonowanie zdarzeń).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7BFEC32B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5AA0F2C0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sposobach zapamiętywania informacji i stylach uczenia się.</w:t>
            </w:r>
          </w:p>
          <w:p w:rsidR="008625D7" w:rsidP="008625D7" w:rsidRDefault="008625D7" w14:paraId="17EFEFB6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swoje opinie, pyta o opinie.</w:t>
            </w:r>
          </w:p>
          <w:p w:rsidRPr="00674D6E" w:rsidR="008625D7" w:rsidP="008625D7" w:rsidRDefault="008625D7" w14:paraId="2ABCDD2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zawarte w materiałach audiowizualnych oraz sformułowane w języku angielskim. Uczeń współdziała w grupie, korzysta ze źródeł informacji w języku obcym.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1D94BE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I.3; II.1, II.5; III.4; IV.1, IV.2, IV.5, IV.6; VI.2, VI.3, VI.4, VI.5; VIII.1, VIII.2; XI; XII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E61EDE9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131</w:t>
            </w:r>
          </w:p>
          <w:p w:rsidR="008625D7" w:rsidP="008625D7" w:rsidRDefault="008625D7" w14:paraId="1B6ACE4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152</w:t>
            </w:r>
          </w:p>
          <w:p w:rsidR="008625D7" w:rsidP="008625D7" w:rsidRDefault="008625D7" w14:paraId="40D425C3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131</w:t>
            </w:r>
          </w:p>
          <w:p w:rsidRPr="00674D6E" w:rsidR="008625D7" w:rsidP="008625D7" w:rsidRDefault="008625D7" w14:paraId="4B690AF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24F44863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1B2963F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84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70A08790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27FFD97" wp14:textId="7777777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911C3F">
              <w:rPr>
                <w:i/>
                <w:iCs/>
                <w:lang w:val="en-US"/>
              </w:rPr>
              <w:t xml:space="preserve">My </w:t>
            </w:r>
            <w:proofErr w:type="spellStart"/>
            <w:r w:rsidRPr="00911C3F">
              <w:rPr>
                <w:i/>
                <w:iCs/>
                <w:lang w:val="en-US"/>
              </w:rPr>
              <w:t>favourite</w:t>
            </w:r>
            <w:proofErr w:type="spellEnd"/>
            <w:r w:rsidRPr="00911C3F">
              <w:rPr>
                <w:i/>
                <w:iCs/>
                <w:lang w:val="en-US"/>
              </w:rPr>
              <w:t xml:space="preserve"> author</w:t>
            </w:r>
            <w:r w:rsidRPr="008625D7">
              <w:rPr>
                <w:lang w:val="en-US"/>
              </w:rPr>
              <w:t xml:space="preserve">. </w:t>
            </w:r>
            <w:proofErr w:type="spellStart"/>
            <w:r w:rsidRPr="008625D7">
              <w:rPr>
                <w:lang w:val="en-US"/>
              </w:rPr>
              <w:t>Mój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ulubiony</w:t>
            </w:r>
            <w:proofErr w:type="spellEnd"/>
            <w:r w:rsidRPr="008625D7">
              <w:rPr>
                <w:lang w:val="en-US"/>
              </w:rPr>
              <w:t xml:space="preserve"> </w:t>
            </w:r>
            <w:proofErr w:type="spellStart"/>
            <w:r w:rsidRPr="008625D7">
              <w:rPr>
                <w:lang w:val="en-US"/>
              </w:rPr>
              <w:t>autor</w:t>
            </w:r>
            <w:proofErr w:type="spellEnd"/>
            <w:r w:rsidRPr="008625D7">
              <w:rPr>
                <w:lang w:val="en-US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6B3A86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Kultura – literatura, twórcy i ich dzieła, rodzaje książek, postaci historyczne.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D0F50A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(przedstawianie faktów, relacjonowanie zdarzeń, wyrażanie upodobań).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A7BE2BE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rozpoznaje związki pomiędzy poszczególnymi fragmentami tekstu.</w:t>
            </w:r>
          </w:p>
          <w:p w:rsidR="008625D7" w:rsidP="008625D7" w:rsidRDefault="008625D7" w14:paraId="2EB07ED6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ulubionych rodzajach książek. Opisuje czynności, ludzi, przedmioty, miejsca, zjawiska oraz doświadczenia z przeszłości i teraźniejszości, uzasadnia opinie, przedstawia intencje i marzenia.</w:t>
            </w:r>
          </w:p>
          <w:p w:rsidR="008625D7" w:rsidP="008625D7" w:rsidRDefault="008625D7" w14:paraId="16716E7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pragnienia, pyta o upodobania i intencje innych osób.</w:t>
            </w:r>
          </w:p>
          <w:p w:rsidRPr="00674D6E" w:rsidR="008625D7" w:rsidP="008625D7" w:rsidRDefault="008625D7" w14:paraId="7BF7725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w materiałach audiowizualnych. Uczeń współdziała w grupie, korzysta ze źródeł informacji w języku obcym, również z pomocą technologii informacyjno-komunikacyjnych. </w:t>
            </w:r>
            <w:r w:rsidRPr="00911C3F" w:rsidR="00911C3F">
              <w:t>Uczeń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C53437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I.9; II.1; III.5; IV.1, IV.2, IV.4, IV.5, IV.6; VI.2, VI.3, VI.4, VI.5; VIII.1, VIII.2; IX.2; XI; XII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19BB32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132</w:t>
            </w:r>
          </w:p>
          <w:p w:rsidR="008625D7" w:rsidP="008625D7" w:rsidRDefault="008625D7" w14:paraId="0B657698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152</w:t>
            </w:r>
          </w:p>
          <w:p w:rsidR="008625D7" w:rsidP="008625D7" w:rsidRDefault="008625D7" w14:paraId="08C1730E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132</w:t>
            </w:r>
          </w:p>
          <w:p w:rsidRPr="00674D6E" w:rsidR="008625D7" w:rsidP="008625D7" w:rsidRDefault="008625D7" w14:paraId="5D2FFEE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663C136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D2650BD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85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3F5D866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Praca/Podróżowanie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7F15632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Working</w:t>
            </w:r>
            <w:proofErr w:type="spellEnd"/>
            <w:r w:rsidRPr="00911C3F">
              <w:rPr>
                <w:i/>
                <w:iCs/>
              </w:rPr>
              <w:t xml:space="preserve"> </w:t>
            </w:r>
            <w:proofErr w:type="spellStart"/>
            <w:r w:rsidRPr="00911C3F">
              <w:rPr>
                <w:i/>
                <w:iCs/>
              </w:rPr>
              <w:t>abroad</w:t>
            </w:r>
            <w:proofErr w:type="spellEnd"/>
            <w:r>
              <w:t>. Praca za granicą.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4D5A8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Praca – zawody, miejsca pracy. Podróżowanie i turystyka – miejsca, atrakcje turystyczne.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ECDF20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upodobań, doświadczeń życiowych.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100F8FD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0A8E5262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przedstawia intencje, marzenia, nadzieje i plany na przyszłość, opisuje czynności, ludzi, przedmioty, miejsca, zjawiska oraz doświadczenia z przeszłości i teraźniejszości, uzasadnia opinie.</w:t>
            </w:r>
          </w:p>
          <w:p w:rsidR="008625D7" w:rsidP="008625D7" w:rsidRDefault="008625D7" w14:paraId="2005D2A0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pragnienia, pyta o upodobania i intencje innych osób.</w:t>
            </w:r>
          </w:p>
          <w:p w:rsidRPr="00674D6E" w:rsidR="008625D7" w:rsidP="008625D7" w:rsidRDefault="008625D7" w14:paraId="715981F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w materiałach audiowizualnych. Uczeń współdziała w grupie, korzysta ze źródeł informacji w języku obcym, również z pomocą technologii informacyjno-komunikacyjnych. </w:t>
            </w:r>
            <w:r w:rsidRPr="00911C3F" w:rsidR="00911C3F">
              <w:t>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EB5B60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I.4, I.8; II.1, II.5; III.4; IV.1, IV.2, IV.4, IV.6; VI.2, VI.3, VI.4, VI.5; VIII.1, VIII.2; IX.1, IX.2; XI; XII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C83CA48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133</w:t>
            </w:r>
          </w:p>
          <w:p w:rsidR="008625D7" w:rsidP="008625D7" w:rsidRDefault="008625D7" w14:paraId="588EF195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152</w:t>
            </w:r>
          </w:p>
          <w:p w:rsidR="008625D7" w:rsidP="008625D7" w:rsidRDefault="008625D7" w14:paraId="133ED23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133</w:t>
            </w:r>
          </w:p>
          <w:p w:rsidRPr="00674D6E" w:rsidR="008625D7" w:rsidP="008625D7" w:rsidRDefault="008625D7" w14:paraId="142A035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77391B11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894D1EF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86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5AF8AF5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Edukacja/Kultura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7818557" wp14:textId="77777777">
            <w:pPr>
              <w:spacing w:after="0" w:line="240" w:lineRule="auto"/>
              <w:rPr>
                <w:sz w:val="20"/>
                <w:szCs w:val="20"/>
              </w:rPr>
            </w:pPr>
            <w:r w:rsidRPr="00911C3F">
              <w:rPr>
                <w:i/>
                <w:iCs/>
              </w:rPr>
              <w:t xml:space="preserve">Language </w:t>
            </w:r>
            <w:proofErr w:type="spellStart"/>
            <w:r w:rsidRPr="00911C3F">
              <w:rPr>
                <w:i/>
                <w:iCs/>
              </w:rPr>
              <w:t>awareness</w:t>
            </w:r>
            <w:proofErr w:type="spellEnd"/>
            <w:r>
              <w:t>. Świadomość językowa.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C90F06A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Edukacja/Kultura – języki obce, zjawiska językowe.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1788F9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faktów oraz zjawisk.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31D9E8B3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5173D03D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zaletach i wadach zapożyczeń w języku. Opisuje zjawiska, uzasadnia opinie.</w:t>
            </w:r>
          </w:p>
          <w:p w:rsidR="008625D7" w:rsidP="008625D7" w:rsidRDefault="008625D7" w14:paraId="0FF4D16B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opiniami.</w:t>
            </w:r>
          </w:p>
          <w:p w:rsidRPr="00674D6E" w:rsidR="008625D7" w:rsidP="008625D7" w:rsidRDefault="008625D7" w14:paraId="6E4AA57F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polskim i angielskim oraz w materiałach audiowizualnych. Uczeń współdziała w grupie, korzysta ze źródeł informacji w języku obcym, również z pomocą technologii </w:t>
            </w:r>
            <w:r w:rsidRPr="00911C3F" w:rsidR="00911C3F">
              <w:t>informacyjno-komunikacyjnych. Uczeń posiada podstawową wiedzę o krajach, społeczeństwach i kulturach społeczności, które posługują się językiem angielskim i posiada świadomość związku między kulturą własną i obcą. Uczeń posiada świadomość językową.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4E6D07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I.3, I.9; II.1, II.5; III.4; IV.1, IV.6; VI.2, VI.3, VI.4; VIII.1, VIII.2, VIII.3; IX.1, IX.2; XI; XII; XIV </w:t>
            </w:r>
            <w:r w:rsidRPr="008625D7">
              <w:rPr>
                <w:b/>
              </w:rPr>
              <w:t xml:space="preserve">Kompetencje kluczowe: </w:t>
            </w:r>
            <w: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3A6AD66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134</w:t>
            </w:r>
          </w:p>
          <w:p w:rsidR="008625D7" w:rsidP="008625D7" w:rsidRDefault="008625D7" w14:paraId="6E8AE549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153</w:t>
            </w:r>
          </w:p>
          <w:p w:rsidR="008625D7" w:rsidP="008625D7" w:rsidRDefault="008625D7" w14:paraId="50C94C2C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134</w:t>
            </w:r>
          </w:p>
          <w:p w:rsidRPr="00674D6E" w:rsidR="008625D7" w:rsidP="008625D7" w:rsidRDefault="008625D7" w14:paraId="7069FD48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1215AE2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67DDB69B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87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37924743" wp14:textId="1A2193CD">
            <w:pPr>
              <w:spacing w:after="0" w:line="240" w:lineRule="auto"/>
              <w:ind w:left="113" w:right="113"/>
              <w:jc w:val="center"/>
            </w:pPr>
            <w:r w:rsidR="0F74E06D">
              <w:rPr/>
              <w:t>Człowiek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2540745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Clothes</w:t>
            </w:r>
            <w:proofErr w:type="spellEnd"/>
            <w:r>
              <w:t>. Ubrania.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388B26D" wp14:textId="16BA6E38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Człowiek – ubrania, moda</w:t>
            </w:r>
            <w:r w:rsidR="5CD74B7D">
              <w:rPr/>
              <w:t>.</w:t>
            </w:r>
            <w:r w:rsidR="0F74E06D">
              <w:rPr/>
              <w:t xml:space="preserve"> </w:t>
            </w:r>
            <w:r w:rsidR="6AA0DBB8">
              <w:rPr/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6FB7303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upodobań, doświadczeń życiowych oraz przedstawiania faktów.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2012234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0E8A807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modzie i kupowaniu ubrań. Opisuje czynności, ludzi, przedmioty, miejsca, zjawiska oraz doświadczenia z przeszłości i teraźniejszości, uzasadnia opinie.</w:t>
            </w:r>
          </w:p>
          <w:p w:rsidR="008625D7" w:rsidP="008625D7" w:rsidRDefault="008625D7" w14:paraId="59C0D758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pragnienia, pyta o upodobania i intencje innych osób.</w:t>
            </w:r>
          </w:p>
          <w:p w:rsidRPr="00674D6E" w:rsidR="008625D7" w:rsidP="008625D7" w:rsidRDefault="008625D7" w14:paraId="54223B6D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angielskim informacje sformułowane w języku polskim i angielskim oraz w materiałach audiowizualnych. Uczeń współdziała w grupie, korzysta ze źródeł informacji w języku obcym, również z pomocą technologii informacyjno-</w:t>
            </w:r>
            <w:r w:rsidR="00911C3F">
              <w:t xml:space="preserve"> </w:t>
            </w:r>
            <w:r w:rsidRPr="00911C3F" w:rsidR="00911C3F">
              <w:t>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ABC10A0" wp14:textId="71F141F8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I.1</w:t>
            </w:r>
            <w:r w:rsidR="0F74E06D">
              <w:rPr/>
              <w:t xml:space="preserve">; II.1, II.5; III.4; IV.1, IV.2, IV.5, IV.6; VI.2, VI.3, VI.4, VI.5; VIII.1, VIII.2, VIII.3; XI; XII </w:t>
            </w:r>
            <w:r w:rsidRPr="3E39E5F1" w:rsidR="0F74E06D">
              <w:rPr>
                <w:b w:val="1"/>
                <w:bCs w:val="1"/>
              </w:rPr>
              <w:t xml:space="preserve">Kompetencje kluczowe: </w:t>
            </w:r>
            <w:r w:rsidR="0F74E06D">
              <w:rPr/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9ABDB14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135</w:t>
            </w:r>
          </w:p>
          <w:p w:rsidR="008625D7" w:rsidP="008625D7" w:rsidRDefault="008625D7" w14:paraId="2A0888AF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153</w:t>
            </w:r>
          </w:p>
          <w:p w:rsidR="008625D7" w:rsidP="008625D7" w:rsidRDefault="008625D7" w14:paraId="21CD1B1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135</w:t>
            </w:r>
          </w:p>
          <w:p w:rsidRPr="00674D6E" w:rsidR="008625D7" w:rsidP="008625D7" w:rsidRDefault="008625D7" w14:paraId="4FA58E2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069D4C6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DCB3458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88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28D906E8" wp14:textId="3B3EF64F">
            <w:pPr>
              <w:spacing w:after="0" w:line="240" w:lineRule="auto"/>
              <w:ind w:left="113" w:right="113"/>
              <w:jc w:val="center"/>
            </w:pPr>
            <w:r w:rsidR="0F74E06D">
              <w:rPr/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14AC832D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Junk</w:t>
            </w:r>
            <w:proofErr w:type="spellEnd"/>
            <w:r w:rsidRPr="00911C3F">
              <w:rPr>
                <w:i/>
                <w:iCs/>
              </w:rPr>
              <w:t xml:space="preserve"> food </w:t>
            </w:r>
            <w:proofErr w:type="spellStart"/>
            <w:r w:rsidRPr="00911C3F">
              <w:rPr>
                <w:i/>
                <w:iCs/>
              </w:rPr>
              <w:t>project</w:t>
            </w:r>
            <w:proofErr w:type="spellEnd"/>
            <w:r>
              <w:t>. Projekt: jedzenie śmieciowe.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3E39E5F1" w:rsidRDefault="008625D7" w14:paraId="4EA69C3B" wp14:textId="1894ACB2">
            <w:pPr>
              <w:spacing w:after="0" w:line="240" w:lineRule="auto"/>
            </w:pPr>
            <w:r w:rsidR="0F74E06D">
              <w:rPr/>
              <w:t xml:space="preserve">Żywienie – żywność.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9CB7F8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upodobań, doświadczeń życiowych oraz przedstawiania faktów.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EBB05AA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i tekście określone informacje.</w:t>
            </w:r>
          </w:p>
          <w:p w:rsidR="008625D7" w:rsidP="008625D7" w:rsidRDefault="008625D7" w14:paraId="50008138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problemie marnowania żywności na świeci. Opisuje czynności, ludzi, przedmioty, miejsca, zjawiska oraz doświadczenia z przeszłości i teraźniejszości, uzasadnia opinie, przedstawia intencje.</w:t>
            </w:r>
          </w:p>
          <w:p w:rsidR="008625D7" w:rsidP="008625D7" w:rsidRDefault="008625D7" w14:paraId="3CF2612A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pragnienia, pyta o upodobania i intencje innych osób.</w:t>
            </w:r>
          </w:p>
          <w:p w:rsidRPr="00674D6E" w:rsidR="008625D7" w:rsidP="008625D7" w:rsidRDefault="008625D7" w14:paraId="11A38A4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w materiałach audiowizualnych. Uczeń współdziała w grupie, korzysta ze źródeł informacji w języku obcym, również z pomocą technologii informacyjno-komunikacyjnych. </w:t>
            </w:r>
            <w:r w:rsidRPr="00911C3F" w:rsidR="00911C3F">
              <w:t>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2D36BA6A" wp14:textId="5BC95B41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>I.6</w:t>
            </w:r>
            <w:r w:rsidRPr="3E39E5F1" w:rsidR="0F74E06D">
              <w:rPr>
                <w:lang w:val="en-US"/>
              </w:rPr>
              <w:t xml:space="preserve">; II.1, II.5; III.4; IV.1, IV.2, IV.4, IV.6; VI.2, VI.3, VI.4, VI.5; VIII.1, VIII.2; IX.1, IX.2; XI; XII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1272BA35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136</w:t>
            </w:r>
          </w:p>
          <w:p w:rsidR="008625D7" w:rsidP="008625D7" w:rsidRDefault="008625D7" w14:paraId="226FE9FD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153</w:t>
            </w:r>
          </w:p>
          <w:p w:rsidR="008625D7" w:rsidP="008625D7" w:rsidRDefault="008625D7" w14:paraId="3516E78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136</w:t>
            </w:r>
          </w:p>
          <w:p w:rsidRPr="00674D6E" w:rsidR="008625D7" w:rsidP="008625D7" w:rsidRDefault="008625D7" w14:paraId="705B4414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688EF17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4EF93A77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89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33F4523F" wp14:textId="13E8EC7F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="0F74E06D">
              <w:rPr/>
              <w:t>Człowiek/</w:t>
            </w:r>
            <w:r w:rsidR="4DC0ACF8">
              <w:rPr/>
              <w:t>Ku</w:t>
            </w:r>
            <w:r w:rsidR="4DC0ACF8">
              <w:rPr/>
              <w:t>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B4DE117" wp14:textId="77777777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11C3F">
              <w:rPr>
                <w:i/>
                <w:iCs/>
              </w:rPr>
              <w:t>Celebrities</w:t>
            </w:r>
            <w:proofErr w:type="spellEnd"/>
            <w:r>
              <w:t>. Celebryci.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C0D2C70" wp14:textId="4F788174">
            <w:pPr>
              <w:spacing w:after="0" w:line="240" w:lineRule="auto"/>
              <w:rPr>
                <w:sz w:val="20"/>
                <w:szCs w:val="20"/>
              </w:rPr>
            </w:pPr>
            <w:r w:rsidR="0F74E06D">
              <w:rPr/>
              <w:t>Człowiek</w:t>
            </w:r>
            <w:r w:rsidR="3592737B">
              <w:rPr/>
              <w:t xml:space="preserve">: okresy życia, </w:t>
            </w:r>
            <w:r w:rsidR="2155D485">
              <w:rPr/>
              <w:t>zainteresowania.</w:t>
            </w:r>
            <w:r w:rsidR="0F74E06D">
              <w:rPr/>
              <w:t xml:space="preserve"> </w:t>
            </w:r>
            <w:r w:rsidR="74EA546D">
              <w:rPr/>
              <w:t>Kultura: media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7A4251C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Czasy teraźniejsze i przeszłe do opisu upodobań, doświadczeń życiowych oraz przedstawiania faktów.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59676908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Uczeń reaguje na polecenia, znajduje w wypowiedzi określone informacje i rozpoznaje związki pomiędzy częściami tekstu.</w:t>
            </w:r>
          </w:p>
          <w:p w:rsidR="008625D7" w:rsidP="008625D7" w:rsidRDefault="008625D7" w14:paraId="0D8FEAE7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Uczeń opowiada o celebrytach i sławie. Opisuje czynności, ludzi, przedmioty, miejsca, zjawiska oraz doświadczenia z przeszłości i teraźniejszości, uzasadnia opinie, wyraża intencje i plany na przyszłość.</w:t>
            </w:r>
          </w:p>
          <w:p w:rsidR="008625D7" w:rsidP="008625D7" w:rsidRDefault="008625D7" w14:paraId="4ABD1D29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Uczeń uzyskuje i przekazuje informacje, wyraża opinie, pyta o opinie, zgadza się lub nie zgadza z opiniami, wyraża intencje i pragnienia, pyta o upodobania i intencje innych osób.</w:t>
            </w:r>
          </w:p>
          <w:p w:rsidRPr="00674D6E" w:rsidR="008625D7" w:rsidP="008625D7" w:rsidRDefault="008625D7" w14:paraId="37A28335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angielskim informacje sformułowane w języku angielskim oraz w materiałach audiowizualnych. Uczeń współdziała w grupie, korzysta ze źródeł informacji w języku obcym, również z pomocą technologii informacyjno-komunikacyjnych. </w:t>
            </w:r>
            <w:r w:rsidRPr="00AA4708" w:rsidR="00AA4708">
              <w:t>Uczeń posiada podstawową wiedzę o krajach, społeczeństwach i kulturach społeczności, które posługują się językiem angielskim i posiada świadomość związku między kulturą własną i obcą.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28664734" w:rsidRDefault="008625D7" w14:paraId="7E48C91F" wp14:textId="3307D3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3E39E5F1" w:rsidR="0F74E06D">
              <w:rPr>
                <w:lang w:val="en-US"/>
              </w:rPr>
              <w:t>I.1, I.</w:t>
            </w:r>
            <w:r w:rsidRPr="3E39E5F1" w:rsidR="73733C1E">
              <w:rPr>
                <w:lang w:val="en-US"/>
              </w:rPr>
              <w:t>9</w:t>
            </w:r>
            <w:r w:rsidRPr="3E39E5F1" w:rsidR="0F74E06D">
              <w:rPr>
                <w:lang w:val="en-US"/>
              </w:rPr>
              <w:t xml:space="preserve">; II.1, II.5; III.5; IV.1, IV.2, IV.4, IV.6; VI.2, VI.3, VI.4, VI.5; VIII.1, VIII.2; IX.1, IX.2; XI; XII </w:t>
            </w:r>
            <w:r w:rsidRPr="3E39E5F1" w:rsidR="0F74E06D">
              <w:rPr>
                <w:b w:val="1"/>
                <w:bCs w:val="1"/>
                <w:lang w:val="en-US"/>
              </w:rPr>
              <w:t>Kompetencje</w:t>
            </w:r>
            <w:r w:rsidRPr="3E39E5F1" w:rsidR="0F74E06D">
              <w:rPr>
                <w:b w:val="1"/>
                <w:bCs w:val="1"/>
                <w:lang w:val="en-US"/>
              </w:rPr>
              <w:t xml:space="preserve"> </w:t>
            </w:r>
            <w:r w:rsidRPr="3E39E5F1" w:rsidR="0F74E06D">
              <w:rPr>
                <w:b w:val="1"/>
                <w:bCs w:val="1"/>
                <w:lang w:val="en-US"/>
              </w:rPr>
              <w:t>kluczowe</w:t>
            </w:r>
            <w:r w:rsidRPr="3E39E5F1" w:rsidR="0F74E06D">
              <w:rPr>
                <w:b w:val="1"/>
                <w:bCs w:val="1"/>
                <w:lang w:val="en-US"/>
              </w:rPr>
              <w:t xml:space="preserve">: </w:t>
            </w:r>
            <w:r w:rsidRPr="3E39E5F1" w:rsidR="0F74E06D">
              <w:rPr>
                <w:lang w:val="en-US"/>
              </w:rPr>
              <w:t xml:space="preserve">1, 2, 5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2E2FE7DB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137</w:t>
            </w:r>
          </w:p>
          <w:p w:rsidR="008625D7" w:rsidP="008625D7" w:rsidRDefault="008625D7" w14:paraId="5A9F3081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 xml:space="preserve">: </w:t>
            </w:r>
            <w:r w:rsidR="007441CE">
              <w:t>153</w:t>
            </w:r>
          </w:p>
          <w:p w:rsidR="008625D7" w:rsidP="008625D7" w:rsidRDefault="008625D7" w14:paraId="24192AA6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137</w:t>
            </w:r>
          </w:p>
          <w:p w:rsidRPr="00674D6E" w:rsidR="008625D7" w:rsidP="008625D7" w:rsidRDefault="008625D7" w14:paraId="17B578C6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xmlns:wp14="http://schemas.microsoft.com/office/word/2010/wordml" w:rsidRPr="00674D6E" w:rsidR="008625D7" w:rsidTr="3E39E5F1" w14:paraId="33B610E5" wp14:textId="77777777"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AA05B6E" wp14:textId="7777777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90</w:t>
            </w:r>
          </w:p>
        </w:tc>
        <w:tc>
          <w:tcPr>
            <w:tcW w:w="12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BE14808" wp14:textId="77777777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5444B6A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Podsumowanie pracy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09FA2A7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37AFA41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6339F4D5" wp14:textId="77777777">
            <w:pPr>
              <w:spacing w:after="0" w:line="240" w:lineRule="auto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:rsidR="008625D7" w:rsidP="008625D7" w:rsidRDefault="008625D7" w14:paraId="2126AF71" wp14:textId="77777777">
            <w:pPr>
              <w:spacing w:after="0" w:line="240" w:lineRule="auto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:rsidR="008625D7" w:rsidP="008625D7" w:rsidRDefault="008625D7" w14:paraId="11F84633" wp14:textId="77777777">
            <w:pPr>
              <w:spacing w:after="0" w:line="240" w:lineRule="auto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:rsidRPr="00674D6E" w:rsidR="008625D7" w:rsidP="008625D7" w:rsidRDefault="008625D7" w14:paraId="3948CE9B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-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674D6E" w:rsidR="008625D7" w:rsidP="008625D7" w:rsidRDefault="008625D7" w14:paraId="21A1D9C2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- 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25D7" w:rsidP="008625D7" w:rsidRDefault="008625D7" w14:paraId="4480B85E" wp14:textId="77777777">
            <w:pPr>
              <w:spacing w:after="0" w:line="240" w:lineRule="auto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:rsidR="008625D7" w:rsidP="008625D7" w:rsidRDefault="008625D7" w14:paraId="05AD26F0" wp14:textId="77777777">
            <w:pPr>
              <w:spacing w:after="0" w:line="240" w:lineRule="auto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:rsidR="008625D7" w:rsidP="008625D7" w:rsidRDefault="008625D7" w14:paraId="5E037FA7" wp14:textId="77777777">
            <w:pPr>
              <w:spacing w:after="0" w:line="240" w:lineRule="auto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:rsidRPr="00674D6E" w:rsidR="008625D7" w:rsidP="008625D7" w:rsidRDefault="008625D7" w14:paraId="1FA429CE" wp14:textId="77777777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</w:tbl>
    <w:p xmlns:wp14="http://schemas.microsoft.com/office/word/2010/wordml" w:rsidRPr="00E01698" w:rsidR="00023C37" w:rsidRDefault="00023C37" w14:paraId="4E64FEAB" wp14:textId="77777777">
      <w:pPr>
        <w:rPr>
          <w:rFonts w:ascii="Verdana" w:hAnsi="Verdana"/>
          <w:sz w:val="16"/>
          <w:szCs w:val="16"/>
        </w:rPr>
      </w:pPr>
      <w:r w:rsidRPr="00E01698">
        <w:rPr>
          <w:rFonts w:ascii="Verdana" w:hAnsi="Verdana"/>
          <w:sz w:val="16"/>
          <w:szCs w:val="16"/>
        </w:rPr>
        <w:t> </w:t>
      </w:r>
    </w:p>
    <w:sectPr w:rsidRPr="00E01698" w:rsidR="00023C37" w:rsidSect="00076900">
      <w:headerReference w:type="default" r:id="rId8"/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E3052" w:rsidP="006735BD" w:rsidRDefault="002E3052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3052" w:rsidP="006735BD" w:rsidRDefault="002E3052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E01698" w:rsidRDefault="00E01698" w14:paraId="7D7F6B08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0998">
      <w:rPr>
        <w:noProof/>
      </w:rPr>
      <w:t>3</w:t>
    </w:r>
    <w:r>
      <w:fldChar w:fldCharType="end"/>
    </w:r>
  </w:p>
  <w:p xmlns:wp14="http://schemas.microsoft.com/office/word/2010/wordml" w:rsidR="00E01698" w:rsidRDefault="00E01698" w14:paraId="4B94D5A5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E3052" w:rsidP="006735BD" w:rsidRDefault="002E3052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3052" w:rsidP="006735BD" w:rsidRDefault="002E3052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6735BD" w:rsidRDefault="00D76804" w14:paraId="72A3D3EC" wp14:textId="77777777">
    <w:pPr>
      <w:pStyle w:val="Nagwek"/>
    </w:pPr>
    <w:r w:rsidRPr="00512165">
      <w:rPr>
        <w:noProof/>
      </w:rPr>
      <w:drawing>
        <wp:inline xmlns:wp14="http://schemas.microsoft.com/office/word/2010/wordprocessingDrawing" distT="0" distB="0" distL="0" distR="0" wp14:anchorId="319D03B7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16"/>
    <w:rsid w:val="00023C37"/>
    <w:rsid w:val="0002488B"/>
    <w:rsid w:val="0004449F"/>
    <w:rsid w:val="00054E11"/>
    <w:rsid w:val="00076900"/>
    <w:rsid w:val="000F36E8"/>
    <w:rsid w:val="00154DCA"/>
    <w:rsid w:val="00190A0F"/>
    <w:rsid w:val="001B2346"/>
    <w:rsid w:val="00206C1D"/>
    <w:rsid w:val="00241DBD"/>
    <w:rsid w:val="00297C22"/>
    <w:rsid w:val="002E3052"/>
    <w:rsid w:val="00367803"/>
    <w:rsid w:val="0037656D"/>
    <w:rsid w:val="003D0016"/>
    <w:rsid w:val="003E692E"/>
    <w:rsid w:val="0047157E"/>
    <w:rsid w:val="0053307D"/>
    <w:rsid w:val="00542BA2"/>
    <w:rsid w:val="005708EF"/>
    <w:rsid w:val="00573365"/>
    <w:rsid w:val="0057357B"/>
    <w:rsid w:val="005A091A"/>
    <w:rsid w:val="005D7D34"/>
    <w:rsid w:val="0062267C"/>
    <w:rsid w:val="00640648"/>
    <w:rsid w:val="006735BD"/>
    <w:rsid w:val="00674D6E"/>
    <w:rsid w:val="006C2AE9"/>
    <w:rsid w:val="007365B2"/>
    <w:rsid w:val="007441CE"/>
    <w:rsid w:val="00755813"/>
    <w:rsid w:val="00770C32"/>
    <w:rsid w:val="007E0998"/>
    <w:rsid w:val="008625D7"/>
    <w:rsid w:val="008809FF"/>
    <w:rsid w:val="00897739"/>
    <w:rsid w:val="008F5EF2"/>
    <w:rsid w:val="00911C3F"/>
    <w:rsid w:val="00930117"/>
    <w:rsid w:val="00946B23"/>
    <w:rsid w:val="009938B4"/>
    <w:rsid w:val="009B38D9"/>
    <w:rsid w:val="00A50AD4"/>
    <w:rsid w:val="00AA4708"/>
    <w:rsid w:val="00AE5429"/>
    <w:rsid w:val="00AF0678"/>
    <w:rsid w:val="00B31708"/>
    <w:rsid w:val="00C97545"/>
    <w:rsid w:val="00CA7373"/>
    <w:rsid w:val="00D07F39"/>
    <w:rsid w:val="00D11086"/>
    <w:rsid w:val="00D41D1F"/>
    <w:rsid w:val="00D76804"/>
    <w:rsid w:val="00DA2EA3"/>
    <w:rsid w:val="00DC3406"/>
    <w:rsid w:val="00E01698"/>
    <w:rsid w:val="00E307FD"/>
    <w:rsid w:val="00EC6052"/>
    <w:rsid w:val="00EF23E3"/>
    <w:rsid w:val="00F25312"/>
    <w:rsid w:val="00F677DF"/>
    <w:rsid w:val="00F70499"/>
    <w:rsid w:val="00F92541"/>
    <w:rsid w:val="00FF1A8C"/>
    <w:rsid w:val="0225FB22"/>
    <w:rsid w:val="051DCFB8"/>
    <w:rsid w:val="058C8659"/>
    <w:rsid w:val="06748741"/>
    <w:rsid w:val="07259E69"/>
    <w:rsid w:val="0AE9BBAD"/>
    <w:rsid w:val="0BC6798A"/>
    <w:rsid w:val="0C830D2E"/>
    <w:rsid w:val="0D86015D"/>
    <w:rsid w:val="0F169EA1"/>
    <w:rsid w:val="0F74E06D"/>
    <w:rsid w:val="12F8F7F8"/>
    <w:rsid w:val="15022B00"/>
    <w:rsid w:val="191BADA9"/>
    <w:rsid w:val="19A3F9CE"/>
    <w:rsid w:val="1A4BB20C"/>
    <w:rsid w:val="1CAACD9C"/>
    <w:rsid w:val="1DFE3DD7"/>
    <w:rsid w:val="2155D485"/>
    <w:rsid w:val="2561F4C8"/>
    <w:rsid w:val="267F12EA"/>
    <w:rsid w:val="285C039F"/>
    <w:rsid w:val="28664734"/>
    <w:rsid w:val="290B94CC"/>
    <w:rsid w:val="2929D00E"/>
    <w:rsid w:val="2A960D25"/>
    <w:rsid w:val="2B01B57E"/>
    <w:rsid w:val="2CF46B42"/>
    <w:rsid w:val="2F56EF67"/>
    <w:rsid w:val="2FF8B7C4"/>
    <w:rsid w:val="327BAD7C"/>
    <w:rsid w:val="32BEA2CA"/>
    <w:rsid w:val="3592737B"/>
    <w:rsid w:val="37540994"/>
    <w:rsid w:val="3B712D17"/>
    <w:rsid w:val="3E39E5F1"/>
    <w:rsid w:val="3E56132A"/>
    <w:rsid w:val="3F1DEC2F"/>
    <w:rsid w:val="40EC136A"/>
    <w:rsid w:val="417A2FE8"/>
    <w:rsid w:val="4555B69D"/>
    <w:rsid w:val="456FD476"/>
    <w:rsid w:val="45754D45"/>
    <w:rsid w:val="46607585"/>
    <w:rsid w:val="4A11286E"/>
    <w:rsid w:val="4BA7F3DF"/>
    <w:rsid w:val="4DC0ACF8"/>
    <w:rsid w:val="4E2609B1"/>
    <w:rsid w:val="53D391C8"/>
    <w:rsid w:val="56ACC6E5"/>
    <w:rsid w:val="57BF68E9"/>
    <w:rsid w:val="5A0891BE"/>
    <w:rsid w:val="5BBEE7F9"/>
    <w:rsid w:val="5C8C54F9"/>
    <w:rsid w:val="5CD74B7D"/>
    <w:rsid w:val="5D2ABF11"/>
    <w:rsid w:val="5E2A4610"/>
    <w:rsid w:val="5F9C9D6D"/>
    <w:rsid w:val="600F7A16"/>
    <w:rsid w:val="6092767A"/>
    <w:rsid w:val="63EA56D2"/>
    <w:rsid w:val="64D3E74F"/>
    <w:rsid w:val="67FE52F8"/>
    <w:rsid w:val="686DD5A3"/>
    <w:rsid w:val="6AA0DBB8"/>
    <w:rsid w:val="6CECC11F"/>
    <w:rsid w:val="6F93B08E"/>
    <w:rsid w:val="7096B612"/>
    <w:rsid w:val="73733C1E"/>
    <w:rsid w:val="74EA546D"/>
    <w:rsid w:val="781F015B"/>
    <w:rsid w:val="7A30A9D1"/>
    <w:rsid w:val="7AB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A62BA82"/>
  <w15:chartTrackingRefBased/>
  <w15:docId w15:val="{84E1FA47-7327-46BF-9CD6-F2AC4F630F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ahoma" w:hAnsi="Tahoma" w:eastAsia="Times New Roman" w:cs="Tahoma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msolistparagraphcxspfirst" w:customStyle="1">
    <w:name w:val="msolistparagraphcxspfirst"/>
    <w:basedOn w:val="Normalny"/>
    <w:pPr>
      <w:spacing w:after="0"/>
      <w:ind w:left="720"/>
    </w:pPr>
  </w:style>
  <w:style w:type="paragraph" w:styleId="msolistparagraphcxspmiddle" w:customStyle="1">
    <w:name w:val="msolistparagraphcxspmiddle"/>
    <w:basedOn w:val="Normalny"/>
    <w:pPr>
      <w:spacing w:after="0"/>
      <w:ind w:left="720"/>
    </w:pPr>
  </w:style>
  <w:style w:type="paragraph" w:styleId="msolistparagraphcxsplast" w:customStyle="1">
    <w:name w:val="msolistparagraphcxsplast"/>
    <w:basedOn w:val="Normalny"/>
    <w:pPr>
      <w:ind w:left="720"/>
    </w:pPr>
  </w:style>
  <w:style w:type="paragraph" w:styleId="msochpdefault" w:customStyle="1">
    <w:name w:val="msochpdefault"/>
    <w:basedOn w:val="Normalny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msopapdefault" w:customStyle="1">
    <w:name w:val="msopapdefault"/>
    <w:basedOn w:val="Norma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paragraph" w:styleId="Default" w:customStyle="1">
    <w:name w:val="Default"/>
    <w:rsid w:val="00FF1A8C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FF1A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1A8C"/>
    <w:pPr>
      <w:spacing w:line="240" w:lineRule="auto"/>
    </w:pPr>
    <w:rPr>
      <w:rFonts w:cs="Times New Roman"/>
      <w:sz w:val="20"/>
      <w:szCs w:val="20"/>
      <w:lang w:val="x-none" w:eastAsia="en-US"/>
    </w:rPr>
  </w:style>
  <w:style w:type="character" w:styleId="TekstkomentarzaZnak" w:customStyle="1">
    <w:name w:val="Tekst komentarza Znak"/>
    <w:link w:val="Tekstkomentarza"/>
    <w:uiPriority w:val="99"/>
    <w:semiHidden/>
    <w:rsid w:val="00FF1A8C"/>
    <w:rPr>
      <w:rFonts w:ascii="Calibri" w:hAnsi="Calibri" w:cs="Times New Roman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F1A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FF1A8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8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FF1A8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5BD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agwekZnak" w:customStyle="1">
    <w:name w:val="Nagłówek Znak"/>
    <w:link w:val="Nagwek"/>
    <w:uiPriority w:val="99"/>
    <w:rsid w:val="006735BD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35BD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StopkaZnak" w:customStyle="1">
    <w:name w:val="Stopka Znak"/>
    <w:link w:val="Stopka"/>
    <w:uiPriority w:val="99"/>
    <w:rsid w:val="006735BD"/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DA2EA3"/>
    <w:rPr>
      <w:rFonts w:ascii="Calibri" w:hAnsi="Calibri" w:cs="Calibri"/>
      <w:sz w:val="22"/>
      <w:szCs w:val="22"/>
      <w:lang w:eastAsia="pl-PL"/>
    </w:rPr>
  </w:style>
  <w:style w:type="character" w:styleId="Hipercze">
    <w:name w:val="Hyperlink"/>
    <w:uiPriority w:val="99"/>
    <w:unhideWhenUsed/>
    <w:rsid w:val="0036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http://www.pearson.pl/" TargetMode="Externa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5D447-E98D-43E1-8156-5079B097CB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Nietrzebka</dc:creator>
  <keywords/>
  <lastModifiedBy>Ewa Czarnowska</lastModifiedBy>
  <revision>5</revision>
  <lastPrinted>2018-08-23T00:44:00.0000000Z</lastPrinted>
  <dcterms:created xsi:type="dcterms:W3CDTF">2024-08-28T11:41:00.0000000Z</dcterms:created>
  <dcterms:modified xsi:type="dcterms:W3CDTF">2024-08-29T21:11:19.4995700Z</dcterms:modified>
</coreProperties>
</file>